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0336B96" w14:textId="77777777" w:rsidTr="00F320AA">
        <w:trPr>
          <w:cantSplit/>
        </w:trPr>
        <w:tc>
          <w:tcPr>
            <w:tcW w:w="1418" w:type="dxa"/>
            <w:vAlign w:val="center"/>
          </w:tcPr>
          <w:p w14:paraId="1E144DBF" w14:textId="77777777" w:rsidR="00F320AA" w:rsidRPr="00DF23FC" w:rsidRDefault="00F320AA" w:rsidP="00F320AA">
            <w:pPr>
              <w:spacing w:before="0"/>
              <w:rPr>
                <w:rFonts w:ascii="Verdana" w:hAnsi="Verdana"/>
                <w:position w:val="6"/>
              </w:rPr>
            </w:pPr>
            <w:r>
              <w:rPr>
                <w:noProof/>
                <w:lang w:val="en-US"/>
              </w:rPr>
              <w:drawing>
                <wp:inline distT="0" distB="0" distL="0" distR="0" wp14:anchorId="5FD455E5" wp14:editId="6FF010AC">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BF758C1"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B1498B7" w14:textId="77777777" w:rsidR="00F320AA" w:rsidRDefault="00EB0812" w:rsidP="00F320AA">
            <w:pPr>
              <w:spacing w:before="0" w:line="240" w:lineRule="atLeast"/>
            </w:pPr>
            <w:r>
              <w:rPr>
                <w:noProof/>
              </w:rPr>
              <w:drawing>
                <wp:inline distT="0" distB="0" distL="0" distR="0" wp14:anchorId="67BC988F" wp14:editId="49358C6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5EEE7082" w14:textId="77777777">
        <w:trPr>
          <w:cantSplit/>
        </w:trPr>
        <w:tc>
          <w:tcPr>
            <w:tcW w:w="6911" w:type="dxa"/>
            <w:gridSpan w:val="2"/>
            <w:tcBorders>
              <w:bottom w:val="single" w:sz="12" w:space="0" w:color="auto"/>
            </w:tcBorders>
          </w:tcPr>
          <w:p w14:paraId="5FB341CA"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AEFDC96" w14:textId="77777777" w:rsidR="00A066F1" w:rsidRPr="00617BE4" w:rsidRDefault="00A066F1" w:rsidP="00A066F1">
            <w:pPr>
              <w:spacing w:before="0" w:line="240" w:lineRule="atLeast"/>
              <w:rPr>
                <w:rFonts w:ascii="Verdana" w:hAnsi="Verdana"/>
                <w:szCs w:val="24"/>
              </w:rPr>
            </w:pPr>
          </w:p>
        </w:tc>
      </w:tr>
      <w:tr w:rsidR="00A066F1" w:rsidRPr="00C324A8" w14:paraId="7A602B91" w14:textId="77777777">
        <w:trPr>
          <w:cantSplit/>
        </w:trPr>
        <w:tc>
          <w:tcPr>
            <w:tcW w:w="6911" w:type="dxa"/>
            <w:gridSpan w:val="2"/>
            <w:tcBorders>
              <w:top w:val="single" w:sz="12" w:space="0" w:color="auto"/>
            </w:tcBorders>
          </w:tcPr>
          <w:p w14:paraId="7C5F1B8A"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7B0880C" w14:textId="1888A7EB" w:rsidR="00A066F1" w:rsidRPr="00C324A8" w:rsidRDefault="00752405" w:rsidP="00A066F1">
            <w:pPr>
              <w:spacing w:before="0" w:line="240" w:lineRule="atLeast"/>
              <w:rPr>
                <w:rFonts w:ascii="Verdana" w:hAnsi="Verdana"/>
                <w:sz w:val="20"/>
              </w:rPr>
            </w:pPr>
            <w:r w:rsidRPr="00752405">
              <w:rPr>
                <w:rFonts w:ascii="Verdana" w:hAnsi="Verdana"/>
                <w:b/>
                <w:sz w:val="20"/>
              </w:rPr>
              <w:t xml:space="preserve">Doc. </w:t>
            </w:r>
            <w:proofErr w:type="gramStart"/>
            <w:r w:rsidRPr="00752405">
              <w:rPr>
                <w:rFonts w:ascii="Verdana" w:hAnsi="Verdana"/>
                <w:b/>
                <w:sz w:val="20"/>
              </w:rPr>
              <w:t>CPG(</w:t>
            </w:r>
            <w:proofErr w:type="gramEnd"/>
            <w:r w:rsidRPr="00752405">
              <w:rPr>
                <w:rFonts w:ascii="Verdana" w:hAnsi="Verdana"/>
                <w:b/>
                <w:sz w:val="20"/>
              </w:rPr>
              <w:t>23)0</w:t>
            </w:r>
            <w:r w:rsidR="006944FC">
              <w:rPr>
                <w:rFonts w:ascii="Verdana" w:hAnsi="Verdana"/>
                <w:b/>
                <w:sz w:val="20"/>
              </w:rPr>
              <w:t>60</w:t>
            </w:r>
            <w:r w:rsidRPr="00752405">
              <w:rPr>
                <w:rFonts w:ascii="Verdana" w:hAnsi="Verdana"/>
                <w:b/>
                <w:sz w:val="20"/>
              </w:rPr>
              <w:t xml:space="preserve"> ANNEX V-07</w:t>
            </w:r>
          </w:p>
        </w:tc>
      </w:tr>
      <w:tr w:rsidR="00A066F1" w:rsidRPr="00C324A8" w14:paraId="6A0EE9D2" w14:textId="77777777">
        <w:trPr>
          <w:cantSplit/>
          <w:trHeight w:val="23"/>
        </w:trPr>
        <w:tc>
          <w:tcPr>
            <w:tcW w:w="6911" w:type="dxa"/>
            <w:gridSpan w:val="2"/>
            <w:shd w:val="clear" w:color="auto" w:fill="auto"/>
          </w:tcPr>
          <w:p w14:paraId="56745981"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489A7F35"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7 to</w:t>
            </w:r>
            <w:r>
              <w:rPr>
                <w:rFonts w:ascii="Verdana" w:hAnsi="Verdana"/>
                <w:b/>
                <w:sz w:val="20"/>
              </w:rPr>
              <w:br/>
              <w:t>Document 4466</w:t>
            </w:r>
            <w:r w:rsidR="00A066F1" w:rsidRPr="00841216">
              <w:rPr>
                <w:rFonts w:ascii="Verdana" w:hAnsi="Verdana"/>
                <w:b/>
                <w:sz w:val="20"/>
              </w:rPr>
              <w:t>-</w:t>
            </w:r>
            <w:r w:rsidR="005E10C9" w:rsidRPr="00841216">
              <w:rPr>
                <w:rFonts w:ascii="Verdana" w:hAnsi="Verdana"/>
                <w:b/>
                <w:sz w:val="20"/>
              </w:rPr>
              <w:t>E</w:t>
            </w:r>
          </w:p>
        </w:tc>
      </w:tr>
      <w:tr w:rsidR="00A066F1" w:rsidRPr="00C324A8" w14:paraId="3444C683" w14:textId="77777777">
        <w:trPr>
          <w:cantSplit/>
          <w:trHeight w:val="23"/>
        </w:trPr>
        <w:tc>
          <w:tcPr>
            <w:tcW w:w="6911" w:type="dxa"/>
            <w:gridSpan w:val="2"/>
            <w:shd w:val="clear" w:color="auto" w:fill="auto"/>
          </w:tcPr>
          <w:p w14:paraId="592D07C3"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F8FA1F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29 August 2023</w:t>
            </w:r>
          </w:p>
        </w:tc>
      </w:tr>
      <w:tr w:rsidR="00A066F1" w:rsidRPr="00C324A8" w14:paraId="1394FFCA" w14:textId="77777777">
        <w:trPr>
          <w:cantSplit/>
          <w:trHeight w:val="23"/>
        </w:trPr>
        <w:tc>
          <w:tcPr>
            <w:tcW w:w="6911" w:type="dxa"/>
            <w:gridSpan w:val="2"/>
            <w:shd w:val="clear" w:color="auto" w:fill="auto"/>
          </w:tcPr>
          <w:p w14:paraId="4D806442"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1931B8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BFB970A" w14:textId="77777777">
        <w:trPr>
          <w:cantSplit/>
          <w:trHeight w:val="23"/>
        </w:trPr>
        <w:tc>
          <w:tcPr>
            <w:tcW w:w="10031" w:type="dxa"/>
            <w:gridSpan w:val="4"/>
            <w:shd w:val="clear" w:color="auto" w:fill="auto"/>
          </w:tcPr>
          <w:p w14:paraId="56259CC2" w14:textId="77777777" w:rsidR="00A066F1" w:rsidRPr="00C324A8" w:rsidRDefault="00A066F1" w:rsidP="00A066F1">
            <w:pPr>
              <w:tabs>
                <w:tab w:val="left" w:pos="993"/>
              </w:tabs>
              <w:spacing w:before="0"/>
              <w:rPr>
                <w:rFonts w:ascii="Verdana" w:hAnsi="Verdana"/>
                <w:b/>
                <w:sz w:val="20"/>
              </w:rPr>
            </w:pPr>
          </w:p>
        </w:tc>
      </w:tr>
      <w:tr w:rsidR="00E55816" w:rsidRPr="00C324A8" w14:paraId="5494E967" w14:textId="77777777">
        <w:trPr>
          <w:cantSplit/>
          <w:trHeight w:val="23"/>
        </w:trPr>
        <w:tc>
          <w:tcPr>
            <w:tcW w:w="10031" w:type="dxa"/>
            <w:gridSpan w:val="4"/>
            <w:shd w:val="clear" w:color="auto" w:fill="auto"/>
          </w:tcPr>
          <w:p w14:paraId="7DDE4F4B" w14:textId="77777777" w:rsidR="00E55816" w:rsidRDefault="00884D60" w:rsidP="00E55816">
            <w:pPr>
              <w:pStyle w:val="Source"/>
            </w:pPr>
            <w:r>
              <w:t>European Common Proposals</w:t>
            </w:r>
          </w:p>
        </w:tc>
      </w:tr>
      <w:tr w:rsidR="00E55816" w:rsidRPr="00C324A8" w14:paraId="5B3F3C50" w14:textId="77777777">
        <w:trPr>
          <w:cantSplit/>
          <w:trHeight w:val="23"/>
        </w:trPr>
        <w:tc>
          <w:tcPr>
            <w:tcW w:w="10031" w:type="dxa"/>
            <w:gridSpan w:val="4"/>
            <w:shd w:val="clear" w:color="auto" w:fill="auto"/>
          </w:tcPr>
          <w:p w14:paraId="6FCB09AE" w14:textId="77777777" w:rsidR="00E55816" w:rsidRDefault="007D5320" w:rsidP="00E55816">
            <w:pPr>
              <w:pStyle w:val="Title1"/>
            </w:pPr>
            <w:r>
              <w:t>Proposals for the work of the conference</w:t>
            </w:r>
          </w:p>
        </w:tc>
      </w:tr>
      <w:tr w:rsidR="00E55816" w:rsidRPr="00C324A8" w14:paraId="3EC81D1A" w14:textId="77777777">
        <w:trPr>
          <w:cantSplit/>
          <w:trHeight w:val="23"/>
        </w:trPr>
        <w:tc>
          <w:tcPr>
            <w:tcW w:w="10031" w:type="dxa"/>
            <w:gridSpan w:val="4"/>
            <w:shd w:val="clear" w:color="auto" w:fill="auto"/>
          </w:tcPr>
          <w:p w14:paraId="23F9BCAE" w14:textId="77777777" w:rsidR="00E55816" w:rsidRDefault="00E55816" w:rsidP="00E55816">
            <w:pPr>
              <w:pStyle w:val="Title2"/>
            </w:pPr>
          </w:p>
        </w:tc>
      </w:tr>
      <w:tr w:rsidR="00A538A6" w:rsidRPr="00C324A8" w14:paraId="1842A7DE" w14:textId="77777777">
        <w:trPr>
          <w:cantSplit/>
          <w:trHeight w:val="23"/>
        </w:trPr>
        <w:tc>
          <w:tcPr>
            <w:tcW w:w="10031" w:type="dxa"/>
            <w:gridSpan w:val="4"/>
            <w:shd w:val="clear" w:color="auto" w:fill="auto"/>
          </w:tcPr>
          <w:p w14:paraId="1E1149A3" w14:textId="77777777" w:rsidR="00A538A6" w:rsidRDefault="004B13CB" w:rsidP="004B13CB">
            <w:pPr>
              <w:pStyle w:val="Agendaitem"/>
            </w:pPr>
            <w:r>
              <w:t>Agenda item 1.7</w:t>
            </w:r>
          </w:p>
        </w:tc>
      </w:tr>
    </w:tbl>
    <w:bookmarkEnd w:id="5"/>
    <w:bookmarkEnd w:id="6"/>
    <w:p w14:paraId="502EA539" w14:textId="77777777" w:rsidR="00187BD9" w:rsidRPr="007E42E9" w:rsidRDefault="00376540">
      <w:r>
        <w:t>1.7</w:t>
      </w:r>
      <w:r>
        <w:tab/>
      </w:r>
      <w:r>
        <w:rPr>
          <w:lang w:eastAsia="zh-CN"/>
        </w:rPr>
        <w:t>t</w:t>
      </w:r>
      <w:r>
        <w:t xml:space="preserve">o consider a new aeronautical mobile-satellite (R) service allocation in accordance with Resolution </w:t>
      </w:r>
      <w:r>
        <w:rPr>
          <w:b/>
          <w:bCs/>
        </w:rPr>
        <w:t>428</w:t>
      </w:r>
      <w:r>
        <w:rPr>
          <w:caps/>
          <w:sz w:val="28"/>
          <w:szCs w:val="28"/>
        </w:rPr>
        <w:t xml:space="preserve"> </w:t>
      </w:r>
      <w:r>
        <w:rPr>
          <w:b/>
          <w:bCs/>
        </w:rPr>
        <w:t>(WRC</w:t>
      </w:r>
      <w:r>
        <w:rPr>
          <w:b/>
          <w:bCs/>
        </w:rPr>
        <w:noBreakHyphen/>
        <w:t xml:space="preserve">19) </w:t>
      </w:r>
      <w:r>
        <w:t xml:space="preserve">for both the Earth-to-space and space-to-Earth directions of aeronautical VHF communications in all or part of the frequency band 117.975-137 MHz, while preventing </w:t>
      </w:r>
      <w:r>
        <w:rPr>
          <w:rFonts w:cstheme="minorHAnsi"/>
          <w:szCs w:val="24"/>
        </w:rPr>
        <w:t>any undue constraints on existing VHF systems operating in the aeronautical mobile (R) service, in the aeronautical radionavigation service, and in adjacent frequency bands</w:t>
      </w:r>
      <w:r>
        <w:t>;</w:t>
      </w:r>
    </w:p>
    <w:p w14:paraId="53665A40" w14:textId="77777777" w:rsidR="00A55393" w:rsidRPr="00BD009C" w:rsidRDefault="00A55393" w:rsidP="00A55393">
      <w:pPr>
        <w:pStyle w:val="Headingb"/>
        <w:rPr>
          <w:lang w:val="en-GB"/>
        </w:rPr>
      </w:pPr>
      <w:r w:rsidRPr="00BD009C">
        <w:rPr>
          <w:lang w:val="en-GB"/>
        </w:rPr>
        <w:t>Introduction</w:t>
      </w:r>
    </w:p>
    <w:p w14:paraId="18A12EC8" w14:textId="77777777" w:rsidR="00A55393" w:rsidRDefault="00A55393" w:rsidP="00A55393">
      <w:r w:rsidRPr="00C73CD3">
        <w:t xml:space="preserve">This European Common Proposal proposes </w:t>
      </w:r>
      <w:r w:rsidRPr="009D4D65">
        <w:t xml:space="preserve">to add </w:t>
      </w:r>
      <w:r w:rsidRPr="00924891">
        <w:t xml:space="preserve">a new allocation to the </w:t>
      </w:r>
      <w:r w:rsidRPr="00772897">
        <w:t>aeronautical mobile-satellite (R) service (</w:t>
      </w:r>
      <w:r w:rsidRPr="00924891">
        <w:t>AMS(R)S</w:t>
      </w:r>
      <w:r w:rsidRPr="00772897">
        <w:t>)</w:t>
      </w:r>
      <w:r w:rsidRPr="00924891">
        <w:t xml:space="preserve"> in </w:t>
      </w:r>
      <w:r w:rsidRPr="00772897">
        <w:t>the</w:t>
      </w:r>
      <w:r w:rsidRPr="00924891">
        <w:t xml:space="preserve"> frequency band 117.975-137 MHz, limited to non-geostationary and internationally standardize</w:t>
      </w:r>
      <w:r w:rsidRPr="009D4D65">
        <w:t xml:space="preserve">d aeronautical systems. </w:t>
      </w:r>
    </w:p>
    <w:p w14:paraId="7A8C66D9" w14:textId="1729C1F1" w:rsidR="00A55393" w:rsidRPr="00DD17A8" w:rsidRDefault="00A55393" w:rsidP="00A55393">
      <w:r w:rsidRPr="00074AEB">
        <w:t xml:space="preserve">This proposal is based on a merge of Methods B1, B2 and B3 as described in the </w:t>
      </w:r>
      <w:r w:rsidRPr="00DD17A8">
        <w:t>Report</w:t>
      </w:r>
      <w:r w:rsidR="00BD009C" w:rsidRPr="00DD17A8">
        <w:t xml:space="preserve"> of the CPM to WRC-23</w:t>
      </w:r>
      <w:r w:rsidRPr="00DD17A8">
        <w:t>, by including the key elements of those methods, notably allocation in the frequency band 117.975 – 137 MHz associated to footnotes and a new WRC Resolution.</w:t>
      </w:r>
    </w:p>
    <w:p w14:paraId="77529BDF" w14:textId="1CB77643" w:rsidR="00A55393" w:rsidRPr="00DD17A8" w:rsidRDefault="00270B68" w:rsidP="00A55393">
      <w:pPr>
        <w:rPr>
          <w:szCs w:val="24"/>
        </w:rPr>
      </w:pPr>
      <w:r>
        <w:rPr>
          <w:szCs w:val="24"/>
        </w:rPr>
        <w:t>The proposals take into account:</w:t>
      </w:r>
    </w:p>
    <w:p w14:paraId="3732C2C2" w14:textId="2FF8ABBB" w:rsidR="00A55393" w:rsidRPr="00DD17A8"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the need to ensure in-band coexistence between aeronautical services through frequency planning and coordination;</w:t>
      </w:r>
    </w:p>
    <w:p w14:paraId="316652FC" w14:textId="24B76BD6" w:rsidR="00A55393" w:rsidRPr="00DD17A8" w:rsidRDefault="00A55393" w:rsidP="00A55393">
      <w:pPr>
        <w:pStyle w:val="Paragraphedeliste"/>
        <w:numPr>
          <w:ilvl w:val="0"/>
          <w:numId w:val="3"/>
        </w:numPr>
        <w:rPr>
          <w:rFonts w:ascii="Times New Roman" w:hAnsi="Times New Roman"/>
          <w:sz w:val="24"/>
          <w:szCs w:val="24"/>
        </w:rPr>
      </w:pPr>
      <w:r w:rsidRPr="00DD17A8">
        <w:rPr>
          <w:rFonts w:ascii="Times New Roman" w:hAnsi="Times New Roman"/>
          <w:sz w:val="24"/>
          <w:szCs w:val="24"/>
        </w:rPr>
        <w:t xml:space="preserve">the need to protect AMS(R)S satellite receivers from </w:t>
      </w:r>
      <w:r w:rsidR="004332EE" w:rsidRPr="00DD17A8">
        <w:rPr>
          <w:rFonts w:ascii="Times New Roman" w:hAnsi="Times New Roman"/>
          <w:sz w:val="24"/>
          <w:szCs w:val="24"/>
        </w:rPr>
        <w:t>mobile-satellite service (</w:t>
      </w:r>
      <w:r w:rsidRPr="00DD17A8">
        <w:rPr>
          <w:rFonts w:ascii="Times New Roman" w:hAnsi="Times New Roman"/>
          <w:sz w:val="24"/>
          <w:szCs w:val="24"/>
        </w:rPr>
        <w:t>MSS</w:t>
      </w:r>
      <w:r w:rsidR="004332EE" w:rsidRPr="00DD17A8">
        <w:rPr>
          <w:rFonts w:ascii="Times New Roman" w:hAnsi="Times New Roman"/>
          <w:sz w:val="24"/>
          <w:szCs w:val="24"/>
        </w:rPr>
        <w:t>)</w:t>
      </w:r>
      <w:r w:rsidRPr="00DD17A8">
        <w:rPr>
          <w:rFonts w:ascii="Times New Roman" w:hAnsi="Times New Roman"/>
          <w:sz w:val="24"/>
          <w:szCs w:val="24"/>
        </w:rPr>
        <w:t xml:space="preserve">, </w:t>
      </w:r>
      <w:r w:rsidR="00621BA6" w:rsidRPr="00DD17A8">
        <w:rPr>
          <w:rFonts w:ascii="Times New Roman" w:hAnsi="Times New Roman"/>
          <w:sz w:val="24"/>
          <w:szCs w:val="24"/>
        </w:rPr>
        <w:t>space</w:t>
      </w:r>
      <w:r w:rsidR="002C7D2F" w:rsidRPr="00DD17A8">
        <w:rPr>
          <w:rFonts w:ascii="Times New Roman" w:hAnsi="Times New Roman"/>
          <w:sz w:val="24"/>
          <w:szCs w:val="24"/>
        </w:rPr>
        <w:t xml:space="preserve"> operation service (</w:t>
      </w:r>
      <w:r w:rsidRPr="00DD17A8">
        <w:rPr>
          <w:rFonts w:ascii="Times New Roman" w:hAnsi="Times New Roman"/>
          <w:sz w:val="24"/>
          <w:szCs w:val="24"/>
        </w:rPr>
        <w:t>SOS</w:t>
      </w:r>
      <w:r w:rsidR="002C7D2F" w:rsidRPr="00DD17A8">
        <w:rPr>
          <w:rFonts w:ascii="Times New Roman" w:hAnsi="Times New Roman"/>
          <w:sz w:val="24"/>
          <w:szCs w:val="24"/>
        </w:rPr>
        <w:t>)</w:t>
      </w:r>
      <w:r w:rsidRPr="00DD17A8">
        <w:rPr>
          <w:rFonts w:ascii="Times New Roman" w:hAnsi="Times New Roman"/>
          <w:sz w:val="24"/>
          <w:szCs w:val="24"/>
        </w:rPr>
        <w:t>,</w:t>
      </w:r>
      <w:r w:rsidR="002C7D2F" w:rsidRPr="00DD17A8">
        <w:rPr>
          <w:rFonts w:ascii="Times New Roman" w:hAnsi="Times New Roman"/>
          <w:sz w:val="24"/>
          <w:szCs w:val="24"/>
        </w:rPr>
        <w:t xml:space="preserve"> space research service (</w:t>
      </w:r>
      <w:r w:rsidRPr="00DD17A8">
        <w:rPr>
          <w:rFonts w:ascii="Times New Roman" w:hAnsi="Times New Roman"/>
          <w:sz w:val="24"/>
          <w:szCs w:val="24"/>
        </w:rPr>
        <w:t>SRS</w:t>
      </w:r>
      <w:r w:rsidR="002C7D2F" w:rsidRPr="00DD17A8">
        <w:rPr>
          <w:rFonts w:ascii="Times New Roman" w:hAnsi="Times New Roman"/>
          <w:sz w:val="24"/>
          <w:szCs w:val="24"/>
        </w:rPr>
        <w:t>)</w:t>
      </w:r>
      <w:r w:rsidRPr="00DD17A8">
        <w:rPr>
          <w:rFonts w:ascii="Times New Roman" w:hAnsi="Times New Roman"/>
          <w:sz w:val="24"/>
          <w:szCs w:val="24"/>
        </w:rPr>
        <w:t xml:space="preserve"> and MetSat systems operating above 137 MHz, whose planned usage shall not be adversely impacted.</w:t>
      </w:r>
      <w:r w:rsidRPr="00DD17A8">
        <w:t xml:space="preserve"> </w:t>
      </w:r>
      <w:r w:rsidRPr="00DD17A8">
        <w:rPr>
          <w:rFonts w:ascii="Times New Roman" w:hAnsi="Times New Roman"/>
          <w:sz w:val="24"/>
          <w:szCs w:val="24"/>
        </w:rPr>
        <w:t>Studies within Working Party 5B of the ITU-R have concluded on several results which are based on several assumptions examining different deployment scenarios of adjacent band services.</w:t>
      </w:r>
    </w:p>
    <w:p w14:paraId="3D8A6477" w14:textId="0F901D49" w:rsidR="00A55393" w:rsidRPr="00DD17A8" w:rsidRDefault="00A55393" w:rsidP="00A55393">
      <w:pPr>
        <w:rPr>
          <w:szCs w:val="24"/>
        </w:rPr>
      </w:pPr>
      <w:r w:rsidRPr="00DD17A8">
        <w:rPr>
          <w:szCs w:val="24"/>
        </w:rPr>
        <w:t xml:space="preserve">Coexistence between </w:t>
      </w:r>
      <w:r w:rsidR="00BD009C" w:rsidRPr="00DD17A8">
        <w:rPr>
          <w:szCs w:val="24"/>
        </w:rPr>
        <w:t xml:space="preserve">the </w:t>
      </w:r>
      <w:r w:rsidRPr="00DD17A8">
        <w:rPr>
          <w:szCs w:val="24"/>
        </w:rPr>
        <w:t>AMS(R)S in the frequency band 117.975-137 MHz and satellite services operating in the adjacent frequency band 137-138 MHz is ensured by:</w:t>
      </w:r>
    </w:p>
    <w:p w14:paraId="013CF7AF" w14:textId="4828C266" w:rsidR="00A55393" w:rsidRPr="00A55393"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A power flux-density (pfd) limit on AMS(R)S space stations unwanted emissions</w:t>
      </w:r>
      <w:r w:rsidRPr="00A55393">
        <w:rPr>
          <w:rFonts w:ascii="Times New Roman" w:hAnsi="Times New Roman"/>
          <w:sz w:val="24"/>
          <w:szCs w:val="24"/>
        </w:rPr>
        <w:t xml:space="preserve"> falling in the </w:t>
      </w:r>
      <w:r>
        <w:rPr>
          <w:rFonts w:ascii="Times New Roman" w:hAnsi="Times New Roman"/>
          <w:sz w:val="24"/>
          <w:szCs w:val="24"/>
        </w:rPr>
        <w:t xml:space="preserve">frequency </w:t>
      </w:r>
      <w:r w:rsidRPr="00A55393">
        <w:rPr>
          <w:rFonts w:ascii="Times New Roman" w:hAnsi="Times New Roman"/>
          <w:sz w:val="24"/>
          <w:szCs w:val="24"/>
        </w:rPr>
        <w:t>band 137-138 MHz, in order to ensure protection of adjacent band services above 137 MHz.</w:t>
      </w:r>
    </w:p>
    <w:p w14:paraId="1AF6AEDF" w14:textId="547FAE81" w:rsidR="00A55393" w:rsidRPr="00DD17A8"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 xml:space="preserve">Applying the new Resolution </w:t>
      </w:r>
      <w:r w:rsidRPr="00DD17A8">
        <w:rPr>
          <w:rFonts w:ascii="Times New Roman" w:hAnsi="Times New Roman"/>
          <w:b/>
          <w:bCs/>
          <w:sz w:val="24"/>
          <w:szCs w:val="24"/>
        </w:rPr>
        <w:t>[EUR-A17-SAT-VHF] (WRC-23)</w:t>
      </w:r>
      <w:r w:rsidRPr="00DD17A8">
        <w:rPr>
          <w:rFonts w:ascii="Times New Roman" w:hAnsi="Times New Roman"/>
          <w:sz w:val="24"/>
          <w:szCs w:val="24"/>
        </w:rPr>
        <w:t xml:space="preserve"> on the use of the frequency band 117.975-137 MHz by the AMS(R)S, in order to detail certain elements of </w:t>
      </w:r>
      <w:r w:rsidRPr="00DD17A8">
        <w:rPr>
          <w:rFonts w:ascii="Times New Roman" w:hAnsi="Times New Roman"/>
          <w:sz w:val="24"/>
          <w:szCs w:val="24"/>
        </w:rPr>
        <w:lastRenderedPageBreak/>
        <w:t xml:space="preserve">the regulatory framework of </w:t>
      </w:r>
      <w:r w:rsidR="00BD009C" w:rsidRPr="00DD17A8">
        <w:rPr>
          <w:rFonts w:ascii="Times New Roman" w:hAnsi="Times New Roman"/>
          <w:sz w:val="24"/>
          <w:szCs w:val="24"/>
        </w:rPr>
        <w:t xml:space="preserve">the </w:t>
      </w:r>
      <w:r w:rsidRPr="00DD17A8">
        <w:rPr>
          <w:rFonts w:ascii="Times New Roman" w:hAnsi="Times New Roman"/>
          <w:sz w:val="24"/>
          <w:szCs w:val="24"/>
        </w:rPr>
        <w:t>AMS(R)S, in particular to address the respective roles of ITU and ICAO.</w:t>
      </w:r>
    </w:p>
    <w:p w14:paraId="049F60A2" w14:textId="77777777" w:rsidR="00A55393" w:rsidRPr="00DD17A8"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 xml:space="preserve">Specific regulatory measures in the frequency range 136.8-137 MHz, detailed in the new WRC Resolution, that ensure that new AMS(R)S space stations operating in the frequency band 117.975-137 MHz would not adversely impact satellite services operating in the adjacent frequency band 137-138 MHz, </w:t>
      </w:r>
      <w:bookmarkStart w:id="7" w:name="_Hlk143760094"/>
      <w:r w:rsidRPr="00DD17A8">
        <w:rPr>
          <w:rFonts w:ascii="Times New Roman" w:hAnsi="Times New Roman"/>
          <w:sz w:val="24"/>
          <w:szCs w:val="24"/>
        </w:rPr>
        <w:t>without imposing additional regulatory provisions on those services operating in the frequency band 137-138 MHz.</w:t>
      </w:r>
      <w:bookmarkEnd w:id="7"/>
    </w:p>
    <w:p w14:paraId="714AC7A1" w14:textId="55A6A59F" w:rsidR="00A55393" w:rsidRPr="00DD17A8" w:rsidRDefault="00A55393" w:rsidP="00A55393">
      <w:pPr>
        <w:rPr>
          <w:szCs w:val="24"/>
        </w:rPr>
      </w:pPr>
      <w:r w:rsidRPr="00DD17A8">
        <w:rPr>
          <w:szCs w:val="24"/>
        </w:rPr>
        <w:t xml:space="preserve">Coexistence between </w:t>
      </w:r>
      <w:r w:rsidR="00BD009C" w:rsidRPr="00DD17A8">
        <w:rPr>
          <w:szCs w:val="24"/>
        </w:rPr>
        <w:t xml:space="preserve">the </w:t>
      </w:r>
      <w:r w:rsidRPr="00DD17A8">
        <w:rPr>
          <w:szCs w:val="24"/>
        </w:rPr>
        <w:t>AMS(R)S and other services operating in the frequency band 117.975-137 MHz is ensured by:</w:t>
      </w:r>
    </w:p>
    <w:p w14:paraId="5CD96A74" w14:textId="40C10947" w:rsidR="00A55393" w:rsidRPr="00DD17A8"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 xml:space="preserve">Applying a coordination threshold of −140 dB(W/(m2 · 4 kHz)) at the Earth’s surface for AMS(R)S space stations for application of No. </w:t>
      </w:r>
      <w:r w:rsidRPr="00DD17A8">
        <w:rPr>
          <w:rFonts w:ascii="Times New Roman" w:hAnsi="Times New Roman"/>
          <w:b/>
          <w:bCs/>
          <w:sz w:val="24"/>
          <w:szCs w:val="24"/>
        </w:rPr>
        <w:t>9.14</w:t>
      </w:r>
      <w:r w:rsidRPr="00DD17A8">
        <w:rPr>
          <w:rFonts w:ascii="Times New Roman" w:hAnsi="Times New Roman"/>
          <w:sz w:val="24"/>
          <w:szCs w:val="24"/>
        </w:rPr>
        <w:t xml:space="preserve">, with respect to </w:t>
      </w:r>
      <w:r w:rsidR="00BD009C" w:rsidRPr="00DD17A8">
        <w:rPr>
          <w:rFonts w:ascii="Times New Roman" w:hAnsi="Times New Roman"/>
          <w:sz w:val="24"/>
          <w:szCs w:val="24"/>
        </w:rPr>
        <w:t xml:space="preserve">the </w:t>
      </w:r>
      <w:r w:rsidRPr="00DD17A8">
        <w:rPr>
          <w:rFonts w:ascii="Times New Roman" w:hAnsi="Times New Roman"/>
          <w:sz w:val="24"/>
          <w:szCs w:val="24"/>
        </w:rPr>
        <w:t>AM(OR)S.</w:t>
      </w:r>
    </w:p>
    <w:p w14:paraId="1BD5C939" w14:textId="69C146F1" w:rsidR="00A55393" w:rsidRPr="00DD17A8" w:rsidRDefault="00A55393" w:rsidP="00A55393">
      <w:pPr>
        <w:pStyle w:val="Paragraphedeliste"/>
        <w:numPr>
          <w:ilvl w:val="0"/>
          <w:numId w:val="3"/>
        </w:numPr>
        <w:spacing w:before="0"/>
        <w:ind w:left="714" w:hanging="357"/>
        <w:jc w:val="left"/>
        <w:rPr>
          <w:rFonts w:ascii="Times New Roman" w:hAnsi="Times New Roman"/>
          <w:sz w:val="24"/>
          <w:szCs w:val="24"/>
        </w:rPr>
      </w:pPr>
      <w:r w:rsidRPr="00DD17A8">
        <w:rPr>
          <w:rFonts w:ascii="Times New Roman" w:hAnsi="Times New Roman"/>
          <w:sz w:val="24"/>
          <w:szCs w:val="24"/>
        </w:rPr>
        <w:t xml:space="preserve">Coordination for </w:t>
      </w:r>
      <w:r w:rsidR="00BD009C" w:rsidRPr="00DD17A8">
        <w:rPr>
          <w:rFonts w:ascii="Times New Roman" w:hAnsi="Times New Roman"/>
          <w:sz w:val="24"/>
          <w:szCs w:val="24"/>
        </w:rPr>
        <w:t xml:space="preserve">the </w:t>
      </w:r>
      <w:r w:rsidRPr="00DD17A8">
        <w:rPr>
          <w:rFonts w:ascii="Times New Roman" w:hAnsi="Times New Roman"/>
          <w:sz w:val="24"/>
          <w:szCs w:val="24"/>
        </w:rPr>
        <w:t xml:space="preserve">AMS(R)S with respect to </w:t>
      </w:r>
      <w:r w:rsidR="00BD009C" w:rsidRPr="00DD17A8">
        <w:rPr>
          <w:rFonts w:ascii="Times New Roman" w:hAnsi="Times New Roman"/>
          <w:sz w:val="24"/>
          <w:szCs w:val="24"/>
        </w:rPr>
        <w:t xml:space="preserve">the </w:t>
      </w:r>
      <w:r w:rsidRPr="00DD17A8">
        <w:rPr>
          <w:rFonts w:ascii="Times New Roman" w:hAnsi="Times New Roman"/>
          <w:sz w:val="24"/>
          <w:szCs w:val="24"/>
        </w:rPr>
        <w:t xml:space="preserve">AM(R)S and AMS(R)S according to No. </w:t>
      </w:r>
      <w:r w:rsidRPr="00DD17A8">
        <w:rPr>
          <w:rFonts w:ascii="Times New Roman" w:hAnsi="Times New Roman"/>
          <w:b/>
          <w:bCs/>
          <w:sz w:val="24"/>
          <w:szCs w:val="24"/>
        </w:rPr>
        <w:t>9.11A</w:t>
      </w:r>
      <w:r w:rsidRPr="00DD17A8">
        <w:rPr>
          <w:rFonts w:ascii="Times New Roman" w:hAnsi="Times New Roman"/>
          <w:sz w:val="24"/>
          <w:szCs w:val="24"/>
        </w:rPr>
        <w:t>.</w:t>
      </w:r>
    </w:p>
    <w:p w14:paraId="4070118C" w14:textId="77777777" w:rsidR="00A55393" w:rsidRDefault="00A55393" w:rsidP="00A55393">
      <w:r w:rsidRPr="00C73CD3">
        <w:t xml:space="preserve">In addition, Resolution </w:t>
      </w:r>
      <w:r w:rsidRPr="00C267F4">
        <w:rPr>
          <w:b/>
          <w:bCs/>
        </w:rPr>
        <w:t>428 (WRC-19)</w:t>
      </w:r>
      <w:r w:rsidRPr="00C73CD3">
        <w:t xml:space="preserve"> is proposed for suppression.</w:t>
      </w:r>
    </w:p>
    <w:p w14:paraId="265E07FF" w14:textId="77777777" w:rsidR="00A55393" w:rsidRDefault="00A55393" w:rsidP="00A55393">
      <w:pPr>
        <w:pStyle w:val="Headingb"/>
        <w:rPr>
          <w:lang w:val="en-US"/>
        </w:rPr>
      </w:pPr>
      <w:r w:rsidRPr="00F84E5D">
        <w:rPr>
          <w:lang w:val="en-US"/>
        </w:rPr>
        <w:t>Proposals</w:t>
      </w:r>
    </w:p>
    <w:p w14:paraId="1D74D5F1" w14:textId="77777777" w:rsidR="00187BD9" w:rsidRPr="00BD009C" w:rsidRDefault="00187BD9" w:rsidP="00187BD9">
      <w:pPr>
        <w:tabs>
          <w:tab w:val="clear" w:pos="1134"/>
          <w:tab w:val="clear" w:pos="1871"/>
          <w:tab w:val="clear" w:pos="2268"/>
        </w:tabs>
        <w:overflowPunct/>
        <w:autoSpaceDE/>
        <w:autoSpaceDN/>
        <w:adjustRightInd/>
        <w:spacing w:before="0"/>
        <w:textAlignment w:val="auto"/>
      </w:pPr>
      <w:r w:rsidRPr="00BD009C">
        <w:br w:type="page"/>
      </w:r>
    </w:p>
    <w:p w14:paraId="264030E8" w14:textId="77777777" w:rsidR="00376540" w:rsidRPr="003C04F1" w:rsidRDefault="00376540">
      <w:pPr>
        <w:pStyle w:val="ArtNo"/>
        <w:spacing w:before="0"/>
      </w:pPr>
      <w:bookmarkStart w:id="8" w:name="_Toc42842383"/>
      <w:r w:rsidRPr="003C04F1">
        <w:lastRenderedPageBreak/>
        <w:t xml:space="preserve">ARTICLE </w:t>
      </w:r>
      <w:r w:rsidRPr="003C04F1">
        <w:rPr>
          <w:rStyle w:val="href"/>
          <w:rFonts w:eastAsiaTheme="majorEastAsia"/>
          <w:color w:val="000000"/>
        </w:rPr>
        <w:t>5</w:t>
      </w:r>
      <w:bookmarkEnd w:id="8"/>
    </w:p>
    <w:p w14:paraId="07A0EA29" w14:textId="77777777" w:rsidR="00376540" w:rsidRPr="003C04F1" w:rsidRDefault="00376540">
      <w:pPr>
        <w:pStyle w:val="Arttitle"/>
      </w:pPr>
      <w:bookmarkStart w:id="9" w:name="_Toc327956583"/>
      <w:bookmarkStart w:id="10" w:name="_Toc42842384"/>
      <w:r w:rsidRPr="003C04F1">
        <w:t>Frequency allocations</w:t>
      </w:r>
      <w:bookmarkEnd w:id="9"/>
      <w:bookmarkEnd w:id="10"/>
    </w:p>
    <w:p w14:paraId="4343CB03" w14:textId="77777777" w:rsidR="00376540" w:rsidRPr="003C04F1" w:rsidRDefault="00376540">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1ACFFAB3" w14:textId="346192CA" w:rsidR="006D63AC" w:rsidRDefault="00376540">
      <w:pPr>
        <w:pStyle w:val="Proposal"/>
      </w:pPr>
      <w:r>
        <w:t>MOD</w:t>
      </w:r>
      <w:r>
        <w:tab/>
        <w:t>EUR/</w:t>
      </w:r>
      <w:r w:rsidR="003455AA">
        <w:t>XXXX</w:t>
      </w:r>
      <w:r>
        <w:t>A7/1</w:t>
      </w:r>
    </w:p>
    <w:p w14:paraId="37D158E1" w14:textId="77777777" w:rsidR="00376540" w:rsidRPr="003C04F1" w:rsidRDefault="00376540">
      <w:pPr>
        <w:pStyle w:val="Tabletitle"/>
      </w:pPr>
      <w:r w:rsidRPr="003C04F1">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5D03E5" w:rsidRPr="003C04F1" w14:paraId="6C29589C" w14:textId="77777777">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754B7DE3" w14:textId="77777777" w:rsidR="00376540" w:rsidRPr="003C04F1" w:rsidRDefault="00376540">
            <w:pPr>
              <w:pStyle w:val="Tablehead"/>
            </w:pPr>
            <w:r w:rsidRPr="003C04F1">
              <w:t>Allocation to services</w:t>
            </w:r>
          </w:p>
        </w:tc>
      </w:tr>
      <w:tr w:rsidR="005D03E5" w:rsidRPr="003C04F1" w14:paraId="5A79480F" w14:textId="77777777">
        <w:trPr>
          <w:cantSplit/>
          <w:jc w:val="center"/>
        </w:trPr>
        <w:tc>
          <w:tcPr>
            <w:tcW w:w="3119" w:type="dxa"/>
            <w:tcBorders>
              <w:top w:val="single" w:sz="4" w:space="0" w:color="auto"/>
              <w:left w:val="single" w:sz="6" w:space="0" w:color="auto"/>
              <w:bottom w:val="single" w:sz="6" w:space="0" w:color="auto"/>
              <w:right w:val="single" w:sz="6" w:space="0" w:color="auto"/>
            </w:tcBorders>
            <w:hideMark/>
          </w:tcPr>
          <w:p w14:paraId="09394F49" w14:textId="77777777" w:rsidR="00376540" w:rsidRPr="003C04F1" w:rsidRDefault="00376540">
            <w:pPr>
              <w:pStyle w:val="Tablehead"/>
            </w:pPr>
            <w:r w:rsidRPr="003C04F1">
              <w:t>Region 1</w:t>
            </w:r>
          </w:p>
        </w:tc>
        <w:tc>
          <w:tcPr>
            <w:tcW w:w="3118" w:type="dxa"/>
            <w:tcBorders>
              <w:top w:val="single" w:sz="4" w:space="0" w:color="auto"/>
              <w:left w:val="single" w:sz="6" w:space="0" w:color="auto"/>
              <w:bottom w:val="single" w:sz="6" w:space="0" w:color="auto"/>
              <w:right w:val="single" w:sz="6" w:space="0" w:color="auto"/>
            </w:tcBorders>
            <w:hideMark/>
          </w:tcPr>
          <w:p w14:paraId="76A36BAC" w14:textId="77777777" w:rsidR="00376540" w:rsidRPr="003C04F1" w:rsidRDefault="00376540">
            <w:pPr>
              <w:pStyle w:val="Tablehead"/>
            </w:pPr>
            <w:r w:rsidRPr="003C04F1">
              <w:t>Region 2</w:t>
            </w:r>
          </w:p>
        </w:tc>
        <w:tc>
          <w:tcPr>
            <w:tcW w:w="3123" w:type="dxa"/>
            <w:tcBorders>
              <w:top w:val="single" w:sz="4" w:space="0" w:color="auto"/>
              <w:left w:val="single" w:sz="6" w:space="0" w:color="auto"/>
              <w:bottom w:val="single" w:sz="6" w:space="0" w:color="auto"/>
              <w:right w:val="single" w:sz="6" w:space="0" w:color="auto"/>
            </w:tcBorders>
            <w:hideMark/>
          </w:tcPr>
          <w:p w14:paraId="7666A29D" w14:textId="77777777" w:rsidR="00376540" w:rsidRPr="003C04F1" w:rsidRDefault="00376540">
            <w:pPr>
              <w:pStyle w:val="Tablehead"/>
            </w:pPr>
            <w:r w:rsidRPr="003C04F1">
              <w:t>Region 3</w:t>
            </w:r>
          </w:p>
        </w:tc>
      </w:tr>
      <w:tr w:rsidR="005D03E5" w:rsidRPr="003C04F1" w14:paraId="1A29A855" w14:textId="77777777">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765F9989" w14:textId="77777777" w:rsidR="00376540" w:rsidRPr="00752405" w:rsidRDefault="00376540">
            <w:pPr>
              <w:pStyle w:val="TableTextS5"/>
              <w:tabs>
                <w:tab w:val="clear" w:pos="170"/>
                <w:tab w:val="clear" w:pos="567"/>
                <w:tab w:val="clear" w:pos="737"/>
              </w:tabs>
              <w:rPr>
                <w:color w:val="000000"/>
                <w:lang w:val="it-IT"/>
              </w:rPr>
            </w:pPr>
            <w:r w:rsidRPr="00752405">
              <w:rPr>
                <w:rStyle w:val="Tablefreq"/>
                <w:lang w:val="it-IT"/>
              </w:rPr>
              <w:t>117.975-137</w:t>
            </w:r>
            <w:r w:rsidRPr="00752405">
              <w:rPr>
                <w:color w:val="000000"/>
                <w:lang w:val="it-IT"/>
              </w:rPr>
              <w:tab/>
              <w:t>AERONAUTICAL MOBILE (R)</w:t>
            </w:r>
          </w:p>
          <w:p w14:paraId="5414DCF8" w14:textId="77777777" w:rsidR="00A55393" w:rsidRPr="0000081B" w:rsidRDefault="00A55393" w:rsidP="00A55393">
            <w:pPr>
              <w:pStyle w:val="TableTextS5"/>
              <w:tabs>
                <w:tab w:val="clear" w:pos="2977"/>
                <w:tab w:val="clear" w:pos="3266"/>
              </w:tabs>
              <w:ind w:left="3011" w:hanging="3011"/>
              <w:jc w:val="both"/>
              <w:textAlignment w:val="auto"/>
              <w:rPr>
                <w:ins w:id="11" w:author="CEPT" w:date="2023-08-29T14:36:00Z"/>
                <w:color w:val="000000"/>
                <w:lang w:val="it-IT"/>
              </w:rPr>
            </w:pPr>
            <w:ins w:id="12" w:author="CEPT" w:date="2023-08-29T14:36:00Z">
              <w:r w:rsidRPr="0000081B">
                <w:rPr>
                  <w:color w:val="000000"/>
                  <w:lang w:val="it-IT"/>
                </w:rPr>
                <w:tab/>
              </w:r>
              <w:r w:rsidRPr="0000081B">
                <w:rPr>
                  <w:color w:val="000000"/>
                  <w:lang w:val="it-IT"/>
                </w:rPr>
                <w:tab/>
              </w:r>
              <w:r w:rsidRPr="0000081B">
                <w:rPr>
                  <w:color w:val="000000"/>
                  <w:lang w:val="it-IT"/>
                </w:rPr>
                <w:tab/>
              </w:r>
              <w:r w:rsidRPr="0000081B">
                <w:rPr>
                  <w:color w:val="000000"/>
                  <w:lang w:val="it-IT"/>
                </w:rPr>
                <w:tab/>
                <w:t>AERONAUTICAL MOBILE-SATELLITE (R)  ADD 5.A17  ADD 5.B17</w:t>
              </w:r>
            </w:ins>
          </w:p>
          <w:p w14:paraId="4C920DD6" w14:textId="77777777" w:rsidR="00376540" w:rsidRPr="003C04F1" w:rsidRDefault="00376540">
            <w:pPr>
              <w:pStyle w:val="TableTextS5"/>
              <w:rPr>
                <w:color w:val="000000"/>
              </w:rPr>
            </w:pPr>
            <w:r w:rsidRPr="00752405">
              <w:rPr>
                <w:color w:val="000000"/>
                <w:lang w:val="it-IT"/>
              </w:rPr>
              <w:tab/>
            </w:r>
            <w:r w:rsidRPr="00752405">
              <w:rPr>
                <w:color w:val="000000"/>
                <w:lang w:val="it-IT"/>
              </w:rPr>
              <w:tab/>
            </w:r>
            <w:r w:rsidRPr="00752405">
              <w:rPr>
                <w:color w:val="000000"/>
                <w:lang w:val="it-IT"/>
              </w:rPr>
              <w:tab/>
            </w:r>
            <w:r w:rsidRPr="00752405">
              <w:rPr>
                <w:color w:val="000000"/>
                <w:lang w:val="it-IT"/>
              </w:rPr>
              <w:tab/>
            </w:r>
            <w:proofErr w:type="gramStart"/>
            <w:r w:rsidRPr="003C04F1">
              <w:rPr>
                <w:rStyle w:val="Artref"/>
                <w:color w:val="000000"/>
              </w:rPr>
              <w:t>5.111</w:t>
            </w:r>
            <w:r w:rsidRPr="003C04F1">
              <w:rPr>
                <w:color w:val="000000"/>
              </w:rPr>
              <w:t xml:space="preserve">  </w:t>
            </w:r>
            <w:r w:rsidRPr="003C04F1">
              <w:rPr>
                <w:rStyle w:val="Artref"/>
                <w:color w:val="000000"/>
              </w:rPr>
              <w:t>5.200</w:t>
            </w:r>
            <w:proofErr w:type="gramEnd"/>
            <w:r w:rsidRPr="003C04F1">
              <w:rPr>
                <w:color w:val="000000"/>
              </w:rPr>
              <w:t xml:space="preserve">  </w:t>
            </w:r>
            <w:r w:rsidRPr="003C04F1">
              <w:rPr>
                <w:rStyle w:val="Artref"/>
                <w:color w:val="000000"/>
              </w:rPr>
              <w:t>5.201</w:t>
            </w:r>
            <w:r w:rsidRPr="003C04F1">
              <w:rPr>
                <w:color w:val="000000"/>
              </w:rPr>
              <w:t xml:space="preserve">  </w:t>
            </w:r>
            <w:r w:rsidRPr="003C04F1">
              <w:rPr>
                <w:rStyle w:val="Artref"/>
                <w:color w:val="000000"/>
              </w:rPr>
              <w:t>5.202</w:t>
            </w:r>
          </w:p>
        </w:tc>
      </w:tr>
    </w:tbl>
    <w:p w14:paraId="2D64F4E9" w14:textId="0E1306D6" w:rsidR="006D63AC" w:rsidRDefault="006D63AC">
      <w:pPr>
        <w:pStyle w:val="Reasons"/>
      </w:pPr>
    </w:p>
    <w:p w14:paraId="782A4779" w14:textId="6A122D15" w:rsidR="00A55393" w:rsidRDefault="00A55393" w:rsidP="00A55393">
      <w:pPr>
        <w:pStyle w:val="Proposal"/>
      </w:pPr>
      <w:r>
        <w:t>ADD</w:t>
      </w:r>
      <w:r>
        <w:tab/>
        <w:t>EUR/</w:t>
      </w:r>
      <w:r w:rsidR="003455AA">
        <w:t>XXXX</w:t>
      </w:r>
      <w:r>
        <w:t>A7/</w:t>
      </w:r>
      <w:r w:rsidR="00637543">
        <w:t>2</w:t>
      </w:r>
    </w:p>
    <w:p w14:paraId="0904EB84" w14:textId="4311BE3C" w:rsidR="00A55393" w:rsidRDefault="00A55393" w:rsidP="00A55393">
      <w:r>
        <w:rPr>
          <w:rStyle w:val="Artdef"/>
        </w:rPr>
        <w:t>5.A17</w:t>
      </w:r>
      <w:r>
        <w:tab/>
      </w:r>
      <w:r w:rsidRPr="0000081B">
        <w:t xml:space="preserve">The use of the frequency band 117.975-137 MHz by the aeronautical mobile-satellite (R) service is subject to coordination under No. </w:t>
      </w:r>
      <w:r w:rsidRPr="0000081B">
        <w:rPr>
          <w:b/>
          <w:bCs/>
        </w:rPr>
        <w:t>9.11A</w:t>
      </w:r>
      <w:r w:rsidRPr="0000081B">
        <w:t xml:space="preserve">, and is limited to internationally standardized </w:t>
      </w:r>
      <w:r w:rsidRPr="00A10C99">
        <w:t>aeronautical systems</w:t>
      </w:r>
      <w:r>
        <w:t xml:space="preserve"> as developed by ICAO</w:t>
      </w:r>
      <w:r w:rsidRPr="00A10C99">
        <w:t xml:space="preserve"> and to non-geostationary satellite systems.</w:t>
      </w:r>
      <w:r>
        <w:t xml:space="preserve"> Resolution </w:t>
      </w:r>
      <w:r w:rsidRPr="00A55393">
        <w:rPr>
          <w:b/>
          <w:bCs/>
        </w:rPr>
        <w:t>[EUR A17</w:t>
      </w:r>
      <w:r w:rsidR="00DD17A8">
        <w:rPr>
          <w:b/>
          <w:bCs/>
        </w:rPr>
        <w:t>-</w:t>
      </w:r>
      <w:r w:rsidRPr="00A55393">
        <w:rPr>
          <w:b/>
          <w:bCs/>
        </w:rPr>
        <w:t>SAT VHF] (WRC-23)</w:t>
      </w:r>
      <w:r>
        <w:t xml:space="preserve"> applies.</w:t>
      </w:r>
      <w:r w:rsidRPr="00A10C99">
        <w:rPr>
          <w:sz w:val="16"/>
        </w:rPr>
        <w:t>     (WRC</w:t>
      </w:r>
      <w:r w:rsidRPr="00A10C99">
        <w:rPr>
          <w:sz w:val="16"/>
        </w:rPr>
        <w:noBreakHyphen/>
        <w:t>23)</w:t>
      </w:r>
    </w:p>
    <w:p w14:paraId="1CCBD27D" w14:textId="3FBC4D55" w:rsidR="00A55393" w:rsidRDefault="00A55393" w:rsidP="00A55393">
      <w:pPr>
        <w:pStyle w:val="Reasons"/>
      </w:pPr>
      <w:r>
        <w:rPr>
          <w:b/>
        </w:rPr>
        <w:t>Reasons:</w:t>
      </w:r>
      <w:r>
        <w:tab/>
      </w:r>
      <w:r w:rsidRPr="00A10C99">
        <w:t xml:space="preserve">To make the new AMS(R)S allocation subject to No. </w:t>
      </w:r>
      <w:r w:rsidRPr="00A10C99">
        <w:rPr>
          <w:b/>
          <w:bCs/>
        </w:rPr>
        <w:t>9.11A</w:t>
      </w:r>
      <w:r w:rsidRPr="00A10C99">
        <w:t xml:space="preserve"> coordination, to ensure that the new AMS(R)S allocation is used only by internationally standardised aeronautical systems and by non-geostationary satellite systems.</w:t>
      </w:r>
    </w:p>
    <w:p w14:paraId="5256CD57" w14:textId="1BA4C773" w:rsidR="00A55393" w:rsidRDefault="00A55393" w:rsidP="00A55393">
      <w:pPr>
        <w:pStyle w:val="Proposal"/>
      </w:pPr>
      <w:r>
        <w:t>ADD</w:t>
      </w:r>
      <w:r>
        <w:tab/>
        <w:t>EUR/</w:t>
      </w:r>
      <w:r w:rsidR="003455AA">
        <w:t>XXXX</w:t>
      </w:r>
      <w:r>
        <w:t>A7/</w:t>
      </w:r>
      <w:r w:rsidR="00637543">
        <w:t>3</w:t>
      </w:r>
    </w:p>
    <w:p w14:paraId="67106AD4" w14:textId="02C7FB7D" w:rsidR="00A55393" w:rsidRDefault="00A55393" w:rsidP="00A55393">
      <w:r>
        <w:rPr>
          <w:rStyle w:val="Artdef"/>
        </w:rPr>
        <w:t>5.B17</w:t>
      </w:r>
      <w:r>
        <w:tab/>
      </w:r>
      <w:r w:rsidRPr="00F06029">
        <w:rPr>
          <w:szCs w:val="24"/>
        </w:rPr>
        <w:t>In the frequency band 136</w:t>
      </w:r>
      <w:r w:rsidRPr="000F56E3">
        <w:rPr>
          <w:szCs w:val="24"/>
        </w:rPr>
        <w:t>.9375</w:t>
      </w:r>
      <w:r w:rsidRPr="00F06029">
        <w:rPr>
          <w:szCs w:val="24"/>
        </w:rPr>
        <w:t>-137 MHz, space stations operating in the aeronautical mobile-satellite (R) service should ensure that the maximum level of their emissions above 137 MHz does not exceed a pfd of −166.6 dB(W/(m² · 14 kHz)).</w:t>
      </w:r>
      <w:r w:rsidRPr="00F06029">
        <w:rPr>
          <w:sz w:val="16"/>
        </w:rPr>
        <w:t>     (WRC</w:t>
      </w:r>
      <w:r w:rsidRPr="00F06029">
        <w:rPr>
          <w:sz w:val="16"/>
        </w:rPr>
        <w:noBreakHyphen/>
        <w:t>23)</w:t>
      </w:r>
    </w:p>
    <w:p w14:paraId="7BDF3A41" w14:textId="7A17A5AD" w:rsidR="00A55393" w:rsidRDefault="00A55393" w:rsidP="00A55393">
      <w:pPr>
        <w:pStyle w:val="Reasons"/>
        <w:rPr>
          <w:szCs w:val="24"/>
        </w:rPr>
      </w:pPr>
      <w:r>
        <w:rPr>
          <w:b/>
        </w:rPr>
        <w:t>Reasons:</w:t>
      </w:r>
      <w:r>
        <w:tab/>
      </w:r>
      <w:r w:rsidRPr="00E53718">
        <w:rPr>
          <w:szCs w:val="24"/>
        </w:rPr>
        <w:t>To ensure the protection of the incumbent services above 137 MHz from out of band emissions of AMS(R)S systems operating below 137 MHz.</w:t>
      </w:r>
    </w:p>
    <w:p w14:paraId="68FFB41A" w14:textId="77777777" w:rsidR="00A55393" w:rsidRDefault="00A55393" w:rsidP="00A55393"/>
    <w:p w14:paraId="3AE3CCDF" w14:textId="77777777" w:rsidR="00763B80" w:rsidRDefault="00763B80">
      <w:pPr>
        <w:tabs>
          <w:tab w:val="clear" w:pos="1134"/>
          <w:tab w:val="clear" w:pos="1871"/>
          <w:tab w:val="clear" w:pos="2268"/>
        </w:tabs>
        <w:overflowPunct/>
        <w:autoSpaceDE/>
        <w:autoSpaceDN/>
        <w:adjustRightInd/>
        <w:spacing w:before="0"/>
        <w:textAlignment w:val="auto"/>
        <w:rPr>
          <w:caps/>
          <w:sz w:val="28"/>
        </w:rPr>
      </w:pPr>
      <w:bookmarkStart w:id="13" w:name="_Toc42084135"/>
      <w:r>
        <w:br w:type="page"/>
      </w:r>
    </w:p>
    <w:p w14:paraId="7797DABB" w14:textId="554E60C8" w:rsidR="00376540" w:rsidRPr="00107360" w:rsidRDefault="00376540">
      <w:pPr>
        <w:pStyle w:val="AppendixNo"/>
        <w:spacing w:before="0"/>
      </w:pPr>
      <w:r w:rsidRPr="00107360">
        <w:lastRenderedPageBreak/>
        <w:t xml:space="preserve">APPENDIX </w:t>
      </w:r>
      <w:r w:rsidRPr="00494285">
        <w:rPr>
          <w:rStyle w:val="href"/>
        </w:rPr>
        <w:t>4</w:t>
      </w:r>
      <w:r w:rsidRPr="00107360">
        <w:t xml:space="preserve"> (</w:t>
      </w:r>
      <w:r w:rsidRPr="003A053B">
        <w:t>REV</w:t>
      </w:r>
      <w:r>
        <w:t>.WRC</w:t>
      </w:r>
      <w:r>
        <w:noBreakHyphen/>
      </w:r>
      <w:r w:rsidRPr="00107360">
        <w:t>1</w:t>
      </w:r>
      <w:r>
        <w:t>9</w:t>
      </w:r>
      <w:r w:rsidRPr="00107360">
        <w:t>)</w:t>
      </w:r>
      <w:bookmarkEnd w:id="13"/>
    </w:p>
    <w:p w14:paraId="17AF2E19" w14:textId="77777777" w:rsidR="00376540" w:rsidRPr="00821BE4" w:rsidRDefault="00376540">
      <w:pPr>
        <w:pStyle w:val="Appendixtitle"/>
        <w:keepNext w:val="0"/>
        <w:keepLines w:val="0"/>
      </w:pPr>
      <w:bookmarkStart w:id="14" w:name="_Toc328648889"/>
      <w:bookmarkStart w:id="15" w:name="_Toc42084136"/>
      <w:r w:rsidRPr="00821BE4">
        <w:t>Consolidated list and tables of characteristics for use in the</w:t>
      </w:r>
      <w:r w:rsidRPr="00821BE4">
        <w:br/>
        <w:t>application of the procedures of Chapter III</w:t>
      </w:r>
      <w:bookmarkEnd w:id="14"/>
      <w:bookmarkEnd w:id="15"/>
    </w:p>
    <w:p w14:paraId="368839CB" w14:textId="77777777" w:rsidR="00376540" w:rsidRPr="00F5119C" w:rsidRDefault="00376540">
      <w:pPr>
        <w:pStyle w:val="AnnexNo"/>
      </w:pPr>
      <w:bookmarkStart w:id="16" w:name="_Toc42084139"/>
      <w:r w:rsidRPr="00F5119C">
        <w:t>ANNEX 2</w:t>
      </w:r>
      <w:bookmarkEnd w:id="16"/>
    </w:p>
    <w:p w14:paraId="231DE9E1" w14:textId="77777777" w:rsidR="00376540" w:rsidRPr="001B7EA4" w:rsidRDefault="00376540">
      <w:pPr>
        <w:pStyle w:val="Annextitle"/>
      </w:pPr>
      <w:bookmarkStart w:id="17" w:name="_Toc328648893"/>
      <w:bookmarkStart w:id="18" w:name="_Toc42084140"/>
      <w:r w:rsidRPr="001B7EA4">
        <w:t>Characteristics of satellite networks, earth stations</w:t>
      </w:r>
      <w:r w:rsidRPr="001B7EA4">
        <w:br/>
        <w:t>or radio astronomy stations</w:t>
      </w:r>
      <w:r w:rsidRPr="002B1685">
        <w:rPr>
          <w:rStyle w:val="Appelnotedebasdep"/>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17"/>
      <w:bookmarkEnd w:id="18"/>
    </w:p>
    <w:p w14:paraId="4DA21B01" w14:textId="77777777" w:rsidR="006D63AC" w:rsidRDefault="006D63AC">
      <w:pPr>
        <w:sectPr w:rsidR="006D63AC">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pPr>
    </w:p>
    <w:p w14:paraId="5EF2CD07" w14:textId="77777777" w:rsidR="00376540" w:rsidRPr="004046E7" w:rsidRDefault="00376540">
      <w:pPr>
        <w:pStyle w:val="Headingb"/>
        <w:rPr>
          <w:lang w:val="en-GB"/>
        </w:rPr>
      </w:pPr>
      <w:r w:rsidRPr="004046E7">
        <w:rPr>
          <w:lang w:val="en-GB"/>
        </w:rPr>
        <w:lastRenderedPageBreak/>
        <w:t>Footnotes to Tables A, B, C and D</w:t>
      </w:r>
    </w:p>
    <w:p w14:paraId="23B07351" w14:textId="3E6A76DE" w:rsidR="006D63AC" w:rsidRDefault="00376540">
      <w:pPr>
        <w:pStyle w:val="Proposal"/>
      </w:pPr>
      <w:r>
        <w:t>MOD</w:t>
      </w:r>
      <w:r>
        <w:tab/>
        <w:t>EUR/</w:t>
      </w:r>
      <w:r w:rsidR="003455AA">
        <w:t>XXXX</w:t>
      </w:r>
      <w:r>
        <w:t>A7/</w:t>
      </w:r>
      <w:r w:rsidR="00637543">
        <w:t>4</w:t>
      </w:r>
    </w:p>
    <w:p w14:paraId="4344A1DF" w14:textId="77777777" w:rsidR="00376540" w:rsidRDefault="00376540">
      <w:pPr>
        <w:pStyle w:val="TableNo"/>
        <w:ind w:right="12326"/>
        <w:rPr>
          <w:b/>
          <w:bCs/>
        </w:rPr>
      </w:pPr>
      <w:r>
        <w:rPr>
          <w:b/>
          <w:bCs/>
        </w:rPr>
        <w:t>TABLE A</w:t>
      </w:r>
    </w:p>
    <w:p w14:paraId="3B02D1BC" w14:textId="7914839E" w:rsidR="00376540" w:rsidRDefault="00376540">
      <w:pPr>
        <w:pStyle w:val="Tabletitle"/>
        <w:ind w:right="12326"/>
      </w:pPr>
      <w:r>
        <w:t>GENERAL CHARACTERISTICS OF THE SATELLITE NETWORK OR SYSTEM,</w:t>
      </w:r>
      <w:r>
        <w:br/>
        <w:t xml:space="preserve">EARTH STATION OR RADIO ASTRONOMY STATION </w:t>
      </w:r>
      <w:r>
        <w:rPr>
          <w:color w:val="000000"/>
          <w:sz w:val="16"/>
        </w:rPr>
        <w:t>    </w:t>
      </w:r>
      <w:r>
        <w:rPr>
          <w:rFonts w:ascii="Times New Roman"/>
          <w:b w:val="0"/>
          <w:bCs/>
          <w:color w:val="000000"/>
          <w:sz w:val="16"/>
        </w:rPr>
        <w:t>(Rev.WRC</w:t>
      </w:r>
      <w:r>
        <w:rPr>
          <w:rFonts w:ascii="Times New Roman"/>
          <w:b w:val="0"/>
          <w:bCs/>
          <w:color w:val="000000"/>
          <w:sz w:val="16"/>
        </w:rPr>
        <w:noBreakHyphen/>
      </w:r>
      <w:del w:id="19" w:author="CEPT" w:date="2023-08-29T14:48:00Z">
        <w:r w:rsidDel="002C330C">
          <w:rPr>
            <w:rFonts w:ascii="Times New Roman"/>
            <w:b w:val="0"/>
            <w:bCs/>
            <w:color w:val="000000"/>
            <w:sz w:val="16"/>
          </w:rPr>
          <w:delText>19</w:delText>
        </w:r>
      </w:del>
      <w:ins w:id="20" w:author="CEPT" w:date="2023-08-29T14:48:00Z">
        <w:r w:rsidR="002C330C">
          <w:rPr>
            <w:rFonts w:ascii="Times New Roman"/>
            <w:b w:val="0"/>
            <w:bCs/>
            <w:color w:val="000000"/>
            <w:sz w:val="16"/>
          </w:rPr>
          <w:t>23</w:t>
        </w:r>
      </w:ins>
      <w:r>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5D03E5" w14:paraId="6727EAC3" w14:textId="77777777">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7634FE72" w14:textId="77777777" w:rsidR="00376540" w:rsidRDefault="00376540">
            <w:pPr>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6A1263DB" w14:textId="77777777" w:rsidR="00376540" w:rsidRDefault="00376540">
            <w:pPr>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rPr>
              <w:t xml:space="preserve">A </w:t>
            </w:r>
            <w:r>
              <w:rPr>
                <w:rFonts w:asciiTheme="majorBidi" w:hAnsiTheme="majorBidi" w:cstheme="majorBidi"/>
                <w:b/>
                <w:bCs/>
                <w:i/>
                <w:iCs/>
                <w:sz w:val="16"/>
                <w:szCs w:val="16"/>
                <w:vertAlign w:val="superscript"/>
                <w:lang w:val="en-US"/>
              </w:rPr>
              <w:t>_</w:t>
            </w:r>
            <w:r>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5E8DBFEB" w14:textId="77777777" w:rsidR="00376540" w:rsidRDefault="00376540">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7F0881C5" w14:textId="77777777" w:rsidR="00376540" w:rsidRDefault="0037654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46755E3" w14:textId="77777777" w:rsidR="00376540" w:rsidRDefault="0037654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B568790" w14:textId="77777777" w:rsidR="00376540" w:rsidRDefault="0037654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119B453B" w14:textId="77777777" w:rsidR="00376540" w:rsidRDefault="0037654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0CBB9877" w14:textId="77777777" w:rsidR="00376540" w:rsidRDefault="0037654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13D4D145" w14:textId="77777777" w:rsidR="00376540" w:rsidRDefault="0037654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in the broadcasting-satellite service under </w:t>
            </w:r>
            <w:r>
              <w:rPr>
                <w:rFonts w:asciiTheme="majorBidi" w:hAnsiTheme="majorBidi" w:cstheme="majorBidi"/>
                <w:b/>
                <w:bCs/>
                <w:sz w:val="16"/>
                <w:szCs w:val="16"/>
                <w:lang w:val="en-US"/>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666CF4D8" w14:textId="77777777" w:rsidR="00376540" w:rsidRDefault="00376540">
            <w:pPr>
              <w:spacing w:before="0" w:line="18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7CF9E5D2" w14:textId="77777777" w:rsidR="00376540" w:rsidRDefault="0037654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7" w:type="dxa"/>
            <w:tcBorders>
              <w:top w:val="single" w:sz="12" w:space="0" w:color="auto"/>
              <w:left w:val="nil"/>
              <w:bottom w:val="single" w:sz="12" w:space="0" w:color="auto"/>
              <w:right w:val="nil"/>
            </w:tcBorders>
            <w:textDirection w:val="btLr"/>
            <w:vAlign w:val="center"/>
            <w:hideMark/>
          </w:tcPr>
          <w:p w14:paraId="19F2A3F3" w14:textId="77777777" w:rsidR="00376540" w:rsidRDefault="0037654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0C886218" w14:textId="77777777" w:rsidR="00376540" w:rsidRDefault="0037654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5D03E5" w14:paraId="4EEA7B2B" w14:textId="77777777">
        <w:trPr>
          <w:jc w:val="center"/>
        </w:trPr>
        <w:tc>
          <w:tcPr>
            <w:tcW w:w="1178" w:type="dxa"/>
            <w:tcBorders>
              <w:top w:val="single" w:sz="12" w:space="0" w:color="auto"/>
              <w:left w:val="single" w:sz="12" w:space="0" w:color="auto"/>
              <w:bottom w:val="single" w:sz="4" w:space="0" w:color="auto"/>
              <w:right w:val="double" w:sz="6" w:space="0" w:color="auto"/>
            </w:tcBorders>
            <w:hideMark/>
          </w:tcPr>
          <w:p w14:paraId="59FEC32C" w14:textId="77777777" w:rsidR="00376540" w:rsidRDefault="0037654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A.17</w:t>
            </w:r>
          </w:p>
        </w:tc>
        <w:tc>
          <w:tcPr>
            <w:tcW w:w="8012" w:type="dxa"/>
            <w:tcBorders>
              <w:top w:val="single" w:sz="12" w:space="0" w:color="auto"/>
              <w:left w:val="nil"/>
              <w:bottom w:val="single" w:sz="4" w:space="0" w:color="auto"/>
              <w:right w:val="double" w:sz="4" w:space="0" w:color="auto"/>
            </w:tcBorders>
            <w:hideMark/>
          </w:tcPr>
          <w:p w14:paraId="1D92459B" w14:textId="77777777" w:rsidR="00376540" w:rsidRDefault="0037654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COMPLIANCE WITH POWER FLUX-DENSITY (pfd) LIMITS</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F84FDE3" w14:textId="77777777" w:rsidR="00376540" w:rsidRDefault="00376540">
            <w:pPr>
              <w:spacing w:before="40" w:after="40"/>
              <w:rPr>
                <w:rFonts w:asciiTheme="majorBidi" w:hAnsiTheme="majorBidi" w:cstheme="majorBidi"/>
                <w:b/>
                <w:bCs/>
                <w:sz w:val="18"/>
                <w:szCs w:val="18"/>
                <w:lang w:val="en-US"/>
              </w:rPr>
            </w:pPr>
          </w:p>
        </w:tc>
        <w:tc>
          <w:tcPr>
            <w:tcW w:w="1357" w:type="dxa"/>
            <w:tcBorders>
              <w:top w:val="single" w:sz="12" w:space="0" w:color="auto"/>
              <w:left w:val="nil"/>
              <w:bottom w:val="single" w:sz="4" w:space="0" w:color="auto"/>
              <w:right w:val="double" w:sz="6" w:space="0" w:color="auto"/>
            </w:tcBorders>
            <w:hideMark/>
          </w:tcPr>
          <w:p w14:paraId="7C0CB83D" w14:textId="77777777" w:rsidR="00376540" w:rsidRDefault="0037654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A.17</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F050701" w14:textId="77777777" w:rsidR="00376540" w:rsidRDefault="0037654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 </w:t>
            </w:r>
          </w:p>
        </w:tc>
      </w:tr>
      <w:tr w:rsidR="002C330C" w14:paraId="3DD6D8A3" w14:textId="77777777">
        <w:trPr>
          <w:cantSplit/>
          <w:jc w:val="center"/>
        </w:trPr>
        <w:tc>
          <w:tcPr>
            <w:tcW w:w="1178" w:type="dxa"/>
            <w:tcBorders>
              <w:top w:val="nil"/>
              <w:left w:val="single" w:sz="12" w:space="0" w:color="auto"/>
              <w:bottom w:val="single" w:sz="4" w:space="0" w:color="auto"/>
              <w:right w:val="double" w:sz="6" w:space="0" w:color="auto"/>
            </w:tcBorders>
            <w:hideMark/>
          </w:tcPr>
          <w:p w14:paraId="1483F73E" w14:textId="13592108" w:rsidR="002C330C" w:rsidRDefault="002C330C" w:rsidP="002C330C">
            <w:pPr>
              <w:tabs>
                <w:tab w:val="left" w:pos="720"/>
              </w:tabs>
              <w:overflowPunct/>
              <w:autoSpaceDE/>
              <w:adjustRightInd/>
              <w:spacing w:before="40" w:after="40"/>
              <w:rPr>
                <w:rFonts w:asciiTheme="majorBidi" w:hAnsiTheme="majorBidi"/>
                <w:sz w:val="18"/>
                <w:szCs w:val="18"/>
                <w:lang w:val="en-US" w:eastAsia="zh-CN"/>
              </w:rPr>
            </w:pPr>
            <w:r>
              <w:rPr>
                <w:color w:val="000000" w:themeColor="text1"/>
                <w:sz w:val="18"/>
                <w:szCs w:val="18"/>
                <w:lang w:val="en-US"/>
              </w:rPr>
              <w:t>…</w:t>
            </w:r>
          </w:p>
        </w:tc>
        <w:tc>
          <w:tcPr>
            <w:tcW w:w="8012" w:type="dxa"/>
            <w:tcBorders>
              <w:top w:val="nil"/>
              <w:left w:val="nil"/>
              <w:bottom w:val="single" w:sz="4" w:space="0" w:color="auto"/>
              <w:right w:val="double" w:sz="4" w:space="0" w:color="auto"/>
            </w:tcBorders>
            <w:hideMark/>
          </w:tcPr>
          <w:p w14:paraId="0793883A" w14:textId="1F7857B0" w:rsidR="002C330C" w:rsidRDefault="002C330C" w:rsidP="002C330C">
            <w:pPr>
              <w:spacing w:before="40" w:after="40"/>
              <w:ind w:left="340"/>
              <w:rPr>
                <w:rFonts w:asciiTheme="majorBidi" w:hAnsiTheme="majorBidi"/>
                <w:sz w:val="18"/>
                <w:szCs w:val="18"/>
                <w:lang w:val="en-US"/>
              </w:rPr>
            </w:pPr>
            <w:r>
              <w:rPr>
                <w:color w:val="000000" w:themeColor="text1"/>
                <w:sz w:val="18"/>
                <w:szCs w:val="18"/>
                <w:lang w:val="en-US"/>
              </w:rPr>
              <w:t>…</w:t>
            </w:r>
          </w:p>
        </w:tc>
        <w:tc>
          <w:tcPr>
            <w:tcW w:w="799" w:type="dxa"/>
            <w:tcBorders>
              <w:top w:val="nil"/>
              <w:left w:val="double" w:sz="4" w:space="0" w:color="auto"/>
              <w:bottom w:val="single" w:sz="4" w:space="0" w:color="auto"/>
              <w:right w:val="single" w:sz="4" w:space="0" w:color="auto"/>
            </w:tcBorders>
            <w:hideMark/>
          </w:tcPr>
          <w:p w14:paraId="41DDD730" w14:textId="3B5F2F9D"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7695162A" w14:textId="4F344B27"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50803F45" w14:textId="7A804B10"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63081733" w14:textId="14A6D369"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486EF743" w14:textId="79EF4C5B" w:rsidR="002C330C" w:rsidRDefault="002C330C" w:rsidP="002C330C">
            <w:pPr>
              <w:spacing w:before="40" w:after="40"/>
              <w:jc w:val="center"/>
              <w:rPr>
                <w:rFonts w:asciiTheme="majorBidi" w:hAnsi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6410A938" w14:textId="008246B8"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6E38A80D" w14:textId="40E78188"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0E93EB58" w14:textId="03F60A26"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double" w:sz="6" w:space="0" w:color="auto"/>
            </w:tcBorders>
            <w:hideMark/>
          </w:tcPr>
          <w:p w14:paraId="5BB842BE" w14:textId="619F3A7C"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1357" w:type="dxa"/>
            <w:tcBorders>
              <w:top w:val="nil"/>
              <w:left w:val="nil"/>
              <w:bottom w:val="single" w:sz="4" w:space="0" w:color="auto"/>
              <w:right w:val="double" w:sz="6" w:space="0" w:color="auto"/>
            </w:tcBorders>
            <w:hideMark/>
          </w:tcPr>
          <w:p w14:paraId="46E56092" w14:textId="1B960130" w:rsidR="002C330C" w:rsidRDefault="002C330C" w:rsidP="002C330C">
            <w:pPr>
              <w:tabs>
                <w:tab w:val="left" w:pos="720"/>
              </w:tabs>
              <w:overflowPunct/>
              <w:autoSpaceDE/>
              <w:adjustRightInd/>
              <w:spacing w:before="40" w:after="40"/>
              <w:rPr>
                <w:rFonts w:asciiTheme="majorBidi" w:hAnsiTheme="majorBidi"/>
                <w:sz w:val="18"/>
                <w:szCs w:val="18"/>
                <w:lang w:val="en-US" w:eastAsia="zh-CN"/>
              </w:rPr>
            </w:pPr>
            <w:r>
              <w:rPr>
                <w:color w:val="000000" w:themeColor="text1"/>
                <w:sz w:val="18"/>
                <w:szCs w:val="18"/>
                <w:lang w:val="en-US"/>
              </w:rPr>
              <w:t>…</w:t>
            </w:r>
          </w:p>
        </w:tc>
        <w:tc>
          <w:tcPr>
            <w:tcW w:w="608" w:type="dxa"/>
            <w:tcBorders>
              <w:top w:val="nil"/>
              <w:left w:val="nil"/>
              <w:bottom w:val="single" w:sz="4" w:space="0" w:color="auto"/>
              <w:right w:val="single" w:sz="12" w:space="0" w:color="auto"/>
            </w:tcBorders>
            <w:hideMark/>
          </w:tcPr>
          <w:p w14:paraId="68B689F1" w14:textId="0F23D8E3"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r>
      <w:tr w:rsidR="005D03E5" w14:paraId="22E458C3" w14:textId="77777777" w:rsidTr="002C330C">
        <w:trPr>
          <w:cantSplit/>
          <w:jc w:val="center"/>
        </w:trPr>
        <w:tc>
          <w:tcPr>
            <w:tcW w:w="1178" w:type="dxa"/>
            <w:tcBorders>
              <w:top w:val="nil"/>
              <w:left w:val="single" w:sz="12" w:space="0" w:color="auto"/>
              <w:bottom w:val="single" w:sz="4" w:space="0" w:color="auto"/>
              <w:right w:val="double" w:sz="6" w:space="0" w:color="auto"/>
            </w:tcBorders>
          </w:tcPr>
          <w:p w14:paraId="542172F6" w14:textId="64869A15" w:rsidR="00376540" w:rsidRDefault="002C330C">
            <w:pPr>
              <w:tabs>
                <w:tab w:val="left" w:pos="720"/>
              </w:tabs>
              <w:overflowPunct/>
              <w:autoSpaceDE/>
              <w:adjustRightInd/>
              <w:spacing w:before="40" w:after="40"/>
              <w:rPr>
                <w:rFonts w:asciiTheme="majorBidi" w:hAnsiTheme="majorBidi"/>
                <w:sz w:val="18"/>
                <w:szCs w:val="18"/>
                <w:lang w:val="en-US" w:eastAsia="zh-CN"/>
              </w:rPr>
            </w:pPr>
            <w:ins w:id="21" w:author="CEPT" w:date="2023-08-29T14:49:00Z">
              <w:r>
                <w:rPr>
                  <w:rFonts w:asciiTheme="majorBidi" w:hAnsiTheme="majorBidi"/>
                  <w:sz w:val="18"/>
                  <w:szCs w:val="18"/>
                  <w:lang w:val="en-US" w:eastAsia="zh-CN"/>
                </w:rPr>
                <w:t>A.</w:t>
              </w:r>
              <w:proofErr w:type="gramStart"/>
              <w:r>
                <w:rPr>
                  <w:rFonts w:asciiTheme="majorBidi" w:hAnsiTheme="majorBidi"/>
                  <w:sz w:val="18"/>
                  <w:szCs w:val="18"/>
                  <w:lang w:val="en-US" w:eastAsia="zh-CN"/>
                </w:rPr>
                <w:t>17.f.</w:t>
              </w:r>
              <w:proofErr w:type="gramEnd"/>
              <w:r>
                <w:rPr>
                  <w:rFonts w:asciiTheme="majorBidi" w:hAnsiTheme="majorBidi"/>
                  <w:sz w:val="18"/>
                  <w:szCs w:val="18"/>
                  <w:lang w:val="en-US" w:eastAsia="zh-CN"/>
                </w:rPr>
                <w:t>1</w:t>
              </w:r>
            </w:ins>
          </w:p>
        </w:tc>
        <w:tc>
          <w:tcPr>
            <w:tcW w:w="8012" w:type="dxa"/>
            <w:tcBorders>
              <w:top w:val="nil"/>
              <w:left w:val="nil"/>
              <w:bottom w:val="single" w:sz="4" w:space="0" w:color="auto"/>
              <w:right w:val="double" w:sz="4" w:space="0" w:color="auto"/>
            </w:tcBorders>
          </w:tcPr>
          <w:p w14:paraId="5CEE0155" w14:textId="77777777" w:rsidR="002C330C" w:rsidRPr="003455AA" w:rsidRDefault="002C330C" w:rsidP="002C330C">
            <w:pPr>
              <w:spacing w:before="40" w:after="40"/>
              <w:ind w:left="170"/>
              <w:rPr>
                <w:ins w:id="22" w:author="CEPT" w:date="2023-08-29T14:50:00Z"/>
                <w:sz w:val="18"/>
                <w:szCs w:val="18"/>
                <w:lang w:val="en-US"/>
              </w:rPr>
            </w:pPr>
            <w:ins w:id="23" w:author="CEPT" w:date="2023-08-29T14:50:00Z">
              <w:r w:rsidRPr="003455AA">
                <w:rPr>
                  <w:sz w:val="18"/>
                  <w:szCs w:val="18"/>
                  <w:lang w:val="en-US"/>
                </w:rPr>
                <w:t>a commitment of compliance with per-satellite power flux-density level produced at the Earth’s surface of −166.6 </w:t>
              </w:r>
              <w:proofErr w:type="gramStart"/>
              <w:r w:rsidRPr="003455AA">
                <w:rPr>
                  <w:sz w:val="18"/>
                  <w:szCs w:val="18"/>
                  <w:lang w:val="en-US"/>
                </w:rPr>
                <w:t>dB(</w:t>
              </w:r>
              <w:proofErr w:type="gramEnd"/>
              <w:r w:rsidRPr="003455AA">
                <w:rPr>
                  <w:sz w:val="18"/>
                  <w:szCs w:val="18"/>
                  <w:lang w:val="en-US"/>
                </w:rPr>
                <w:t>W/(m</w:t>
              </w:r>
              <w:r w:rsidRPr="003455AA">
                <w:rPr>
                  <w:sz w:val="18"/>
                  <w:szCs w:val="18"/>
                  <w:vertAlign w:val="superscript"/>
                  <w:lang w:val="en-US"/>
                </w:rPr>
                <w:t>2</w:t>
              </w:r>
              <w:r w:rsidRPr="003455AA">
                <w:rPr>
                  <w:sz w:val="18"/>
                  <w:szCs w:val="18"/>
                  <w:lang w:val="en-US"/>
                </w:rPr>
                <w:t> · 14 kHz)) in any 14 kHz band in the band 137-138 MHz under free space propagation conditions</w:t>
              </w:r>
            </w:ins>
          </w:p>
          <w:p w14:paraId="2C4A4DF3" w14:textId="31B5FD29" w:rsidR="00376540" w:rsidRDefault="002C330C" w:rsidP="002C330C">
            <w:pPr>
              <w:spacing w:before="40" w:after="40"/>
              <w:ind w:left="340"/>
              <w:rPr>
                <w:rFonts w:asciiTheme="majorBidi" w:hAnsiTheme="majorBidi"/>
                <w:sz w:val="18"/>
                <w:szCs w:val="18"/>
                <w:lang w:val="en-US"/>
              </w:rPr>
            </w:pPr>
            <w:ins w:id="24" w:author="CEPT" w:date="2023-08-29T14:50:00Z">
              <w:r w:rsidRPr="00B75249">
                <w:rPr>
                  <w:sz w:val="18"/>
                  <w:szCs w:val="18"/>
                  <w:lang w:val="en-US"/>
                </w:rPr>
                <w:t>Required only for satellite systems operating in the aeronautical mobile-satellite (R) service in the frequency band 136.9375-137 MHz</w:t>
              </w:r>
            </w:ins>
          </w:p>
        </w:tc>
        <w:tc>
          <w:tcPr>
            <w:tcW w:w="799" w:type="dxa"/>
            <w:tcBorders>
              <w:top w:val="nil"/>
              <w:left w:val="double" w:sz="4" w:space="0" w:color="auto"/>
              <w:bottom w:val="single" w:sz="4" w:space="0" w:color="auto"/>
              <w:right w:val="single" w:sz="4" w:space="0" w:color="auto"/>
            </w:tcBorders>
            <w:vAlign w:val="center"/>
          </w:tcPr>
          <w:p w14:paraId="399D3F4A" w14:textId="34B92A3D" w:rsidR="00376540" w:rsidRDefault="0037654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091D5D1" w14:textId="1E54C292" w:rsidR="00376540" w:rsidRDefault="0037654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55C4AE42" w14:textId="5CAE1B28" w:rsidR="00376540" w:rsidRDefault="0037654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755DF310" w14:textId="053BA824" w:rsidR="00376540" w:rsidRDefault="0037654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042ABE4" w14:textId="2914D704" w:rsidR="00376540" w:rsidRDefault="00B75249">
            <w:pPr>
              <w:spacing w:before="40" w:after="40"/>
              <w:jc w:val="center"/>
              <w:rPr>
                <w:rFonts w:asciiTheme="majorBidi" w:hAnsiTheme="majorBidi"/>
                <w:b/>
                <w:bCs/>
                <w:sz w:val="18"/>
                <w:szCs w:val="18"/>
                <w:lang w:val="en-US"/>
              </w:rPr>
            </w:pPr>
            <w:ins w:id="25" w:author="CEPT" w:date="2023-08-29T14:51:00Z">
              <w:r w:rsidRPr="00B75249">
                <w:rPr>
                  <w:rFonts w:asciiTheme="majorBidi" w:hAnsiTheme="majorBidi"/>
                  <w:b/>
                  <w:bCs/>
                  <w:sz w:val="18"/>
                  <w:szCs w:val="18"/>
                  <w:lang w:val="en-US"/>
                </w:rPr>
                <w:t>+</w:t>
              </w:r>
            </w:ins>
          </w:p>
        </w:tc>
        <w:tc>
          <w:tcPr>
            <w:tcW w:w="799" w:type="dxa"/>
            <w:tcBorders>
              <w:top w:val="nil"/>
              <w:left w:val="nil"/>
              <w:bottom w:val="single" w:sz="4" w:space="0" w:color="auto"/>
              <w:right w:val="single" w:sz="4" w:space="0" w:color="auto"/>
            </w:tcBorders>
            <w:vAlign w:val="center"/>
          </w:tcPr>
          <w:p w14:paraId="08C92612" w14:textId="36F28401" w:rsidR="00376540" w:rsidRDefault="0037654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7C624A8" w14:textId="712BC35C" w:rsidR="00376540" w:rsidRDefault="0037654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77909A2" w14:textId="4C3A3C65" w:rsidR="00376540" w:rsidRDefault="0037654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79738C6D" w14:textId="65DF8D3D" w:rsidR="00376540" w:rsidRDefault="00376540">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60DF261C" w14:textId="6ED0FFB6" w:rsidR="00376540" w:rsidRDefault="00B75249">
            <w:pPr>
              <w:tabs>
                <w:tab w:val="left" w:pos="720"/>
              </w:tabs>
              <w:overflowPunct/>
              <w:autoSpaceDE/>
              <w:adjustRightInd/>
              <w:spacing w:before="40" w:after="40"/>
              <w:rPr>
                <w:rFonts w:asciiTheme="majorBidi" w:hAnsiTheme="majorBidi"/>
                <w:sz w:val="18"/>
                <w:szCs w:val="18"/>
                <w:lang w:val="en-US" w:eastAsia="zh-CN"/>
              </w:rPr>
            </w:pPr>
            <w:ins w:id="26" w:author="CEPT" w:date="2023-08-29T14:51:00Z">
              <w:r>
                <w:rPr>
                  <w:rFonts w:asciiTheme="majorBidi" w:hAnsiTheme="majorBidi"/>
                  <w:sz w:val="18"/>
                  <w:szCs w:val="18"/>
                  <w:lang w:val="en-US" w:eastAsia="zh-CN"/>
                </w:rPr>
                <w:t>A.</w:t>
              </w:r>
              <w:proofErr w:type="gramStart"/>
              <w:r>
                <w:rPr>
                  <w:rFonts w:asciiTheme="majorBidi" w:hAnsiTheme="majorBidi"/>
                  <w:sz w:val="18"/>
                  <w:szCs w:val="18"/>
                  <w:lang w:val="en-US" w:eastAsia="zh-CN"/>
                </w:rPr>
                <w:t>17.f.</w:t>
              </w:r>
              <w:proofErr w:type="gramEnd"/>
              <w:r>
                <w:rPr>
                  <w:rFonts w:asciiTheme="majorBidi" w:hAnsiTheme="majorBidi"/>
                  <w:sz w:val="18"/>
                  <w:szCs w:val="18"/>
                  <w:lang w:val="en-US" w:eastAsia="zh-CN"/>
                </w:rPr>
                <w:t>1</w:t>
              </w:r>
            </w:ins>
          </w:p>
        </w:tc>
        <w:tc>
          <w:tcPr>
            <w:tcW w:w="608" w:type="dxa"/>
            <w:tcBorders>
              <w:top w:val="nil"/>
              <w:left w:val="nil"/>
              <w:bottom w:val="single" w:sz="4" w:space="0" w:color="auto"/>
              <w:right w:val="single" w:sz="12" w:space="0" w:color="auto"/>
            </w:tcBorders>
            <w:vAlign w:val="center"/>
          </w:tcPr>
          <w:p w14:paraId="6BC5EB64" w14:textId="72B3D967" w:rsidR="00376540" w:rsidRDefault="00376540">
            <w:pPr>
              <w:spacing w:before="40" w:after="40"/>
              <w:jc w:val="center"/>
              <w:rPr>
                <w:rFonts w:asciiTheme="majorBidi" w:hAnsiTheme="majorBidi" w:cstheme="majorBidi"/>
                <w:b/>
                <w:bCs/>
                <w:sz w:val="18"/>
                <w:szCs w:val="18"/>
                <w:lang w:val="en-US"/>
              </w:rPr>
            </w:pPr>
          </w:p>
        </w:tc>
      </w:tr>
      <w:tr w:rsidR="002C330C" w14:paraId="4A42C027" w14:textId="77777777">
        <w:trPr>
          <w:cantSplit/>
          <w:jc w:val="center"/>
        </w:trPr>
        <w:tc>
          <w:tcPr>
            <w:tcW w:w="1178" w:type="dxa"/>
            <w:tcBorders>
              <w:top w:val="nil"/>
              <w:left w:val="single" w:sz="12" w:space="0" w:color="auto"/>
              <w:bottom w:val="single" w:sz="4" w:space="0" w:color="auto"/>
              <w:right w:val="double" w:sz="6" w:space="0" w:color="auto"/>
            </w:tcBorders>
            <w:hideMark/>
          </w:tcPr>
          <w:p w14:paraId="278A88C7" w14:textId="7086154C" w:rsidR="002C330C" w:rsidRDefault="002C330C" w:rsidP="002C330C">
            <w:pPr>
              <w:tabs>
                <w:tab w:val="left" w:pos="720"/>
              </w:tabs>
              <w:overflowPunct/>
              <w:autoSpaceDE/>
              <w:adjustRightInd/>
              <w:spacing w:before="40" w:after="40"/>
              <w:rPr>
                <w:sz w:val="18"/>
                <w:szCs w:val="18"/>
                <w:lang w:val="en-US" w:eastAsia="zh-CN"/>
              </w:rPr>
            </w:pPr>
            <w:r>
              <w:rPr>
                <w:color w:val="000000" w:themeColor="text1"/>
                <w:sz w:val="18"/>
                <w:szCs w:val="18"/>
                <w:lang w:val="en-US"/>
              </w:rPr>
              <w:t>…</w:t>
            </w:r>
          </w:p>
        </w:tc>
        <w:tc>
          <w:tcPr>
            <w:tcW w:w="8012" w:type="dxa"/>
            <w:tcBorders>
              <w:top w:val="nil"/>
              <w:left w:val="nil"/>
              <w:bottom w:val="single" w:sz="4" w:space="0" w:color="auto"/>
              <w:right w:val="double" w:sz="4" w:space="0" w:color="auto"/>
            </w:tcBorders>
          </w:tcPr>
          <w:p w14:paraId="146D65E5" w14:textId="6ACE4AC0" w:rsidR="002C330C" w:rsidRDefault="002C330C" w:rsidP="002C330C">
            <w:pPr>
              <w:spacing w:before="40" w:after="40"/>
              <w:ind w:left="340"/>
              <w:rPr>
                <w:sz w:val="18"/>
                <w:szCs w:val="18"/>
                <w:lang w:val="en-US"/>
              </w:rPr>
            </w:pPr>
            <w:r>
              <w:rPr>
                <w:color w:val="000000" w:themeColor="text1"/>
                <w:sz w:val="18"/>
                <w:szCs w:val="18"/>
                <w:lang w:val="en-US"/>
              </w:rPr>
              <w:t>…</w:t>
            </w:r>
          </w:p>
        </w:tc>
        <w:tc>
          <w:tcPr>
            <w:tcW w:w="799" w:type="dxa"/>
            <w:tcBorders>
              <w:top w:val="nil"/>
              <w:left w:val="double" w:sz="4" w:space="0" w:color="auto"/>
              <w:bottom w:val="single" w:sz="4" w:space="0" w:color="auto"/>
              <w:right w:val="single" w:sz="4" w:space="0" w:color="auto"/>
            </w:tcBorders>
          </w:tcPr>
          <w:p w14:paraId="43EAC4CE" w14:textId="0716954D"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208CD8AC" w14:textId="086A4DAB"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5660FD0C" w14:textId="7132506A" w:rsidR="002C330C" w:rsidRDefault="002C330C" w:rsidP="002C330C">
            <w:pPr>
              <w:spacing w:before="40" w:after="40"/>
              <w:jc w:val="center"/>
              <w:rPr>
                <w:rFonts w:asciiTheme="majorBidi" w:hAnsiTheme="majorBidi" w:cstheme="majorBidi"/>
                <w:sz w:val="16"/>
                <w:szCs w:val="16"/>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61D8A8E6" w14:textId="3243F4A9"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hideMark/>
          </w:tcPr>
          <w:p w14:paraId="4FD45CD7" w14:textId="4E521CCD" w:rsidR="002C330C" w:rsidRDefault="002C330C" w:rsidP="002C330C">
            <w:pPr>
              <w:spacing w:before="40" w:after="40"/>
              <w:jc w:val="center"/>
              <w:rPr>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20FA836B" w14:textId="3F27B851"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45905525" w14:textId="71D6DF14"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single" w:sz="4" w:space="0" w:color="auto"/>
            </w:tcBorders>
          </w:tcPr>
          <w:p w14:paraId="4D1F4BE6" w14:textId="5B38F26F"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799" w:type="dxa"/>
            <w:tcBorders>
              <w:top w:val="nil"/>
              <w:left w:val="nil"/>
              <w:bottom w:val="single" w:sz="4" w:space="0" w:color="auto"/>
              <w:right w:val="double" w:sz="6" w:space="0" w:color="auto"/>
            </w:tcBorders>
          </w:tcPr>
          <w:p w14:paraId="44AFA021" w14:textId="32B96304"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c>
          <w:tcPr>
            <w:tcW w:w="1357" w:type="dxa"/>
            <w:tcBorders>
              <w:top w:val="nil"/>
              <w:left w:val="nil"/>
              <w:bottom w:val="single" w:sz="4" w:space="0" w:color="auto"/>
              <w:right w:val="double" w:sz="6" w:space="0" w:color="auto"/>
            </w:tcBorders>
            <w:hideMark/>
          </w:tcPr>
          <w:p w14:paraId="209EE935" w14:textId="7D9B6670" w:rsidR="002C330C" w:rsidRDefault="002C330C" w:rsidP="002C330C">
            <w:pPr>
              <w:tabs>
                <w:tab w:val="left" w:pos="720"/>
              </w:tabs>
              <w:overflowPunct/>
              <w:autoSpaceDE/>
              <w:adjustRightInd/>
              <w:spacing w:before="40" w:after="40"/>
              <w:rPr>
                <w:rFonts w:asciiTheme="majorBidi" w:hAnsiTheme="majorBidi" w:cstheme="majorBidi"/>
                <w:bCs/>
                <w:sz w:val="18"/>
                <w:szCs w:val="18"/>
                <w:lang w:val="en-US" w:eastAsia="zh-CN"/>
              </w:rPr>
            </w:pPr>
            <w:r>
              <w:rPr>
                <w:color w:val="000000" w:themeColor="text1"/>
                <w:sz w:val="18"/>
                <w:szCs w:val="18"/>
                <w:lang w:val="en-US"/>
              </w:rPr>
              <w:t>…</w:t>
            </w:r>
          </w:p>
        </w:tc>
        <w:tc>
          <w:tcPr>
            <w:tcW w:w="608" w:type="dxa"/>
            <w:tcBorders>
              <w:top w:val="nil"/>
              <w:left w:val="nil"/>
              <w:bottom w:val="single" w:sz="4" w:space="0" w:color="auto"/>
              <w:right w:val="single" w:sz="12" w:space="0" w:color="auto"/>
            </w:tcBorders>
          </w:tcPr>
          <w:p w14:paraId="0B655A38" w14:textId="4DB5E1E7" w:rsidR="002C330C" w:rsidRDefault="002C330C" w:rsidP="002C330C">
            <w:pPr>
              <w:spacing w:before="40" w:after="40"/>
              <w:jc w:val="center"/>
              <w:rPr>
                <w:rFonts w:asciiTheme="majorBidi" w:hAnsiTheme="majorBidi" w:cstheme="majorBidi"/>
                <w:b/>
                <w:bCs/>
                <w:sz w:val="18"/>
                <w:szCs w:val="18"/>
                <w:lang w:val="en-US"/>
              </w:rPr>
            </w:pPr>
            <w:r>
              <w:rPr>
                <w:color w:val="000000" w:themeColor="text1"/>
                <w:sz w:val="18"/>
                <w:szCs w:val="18"/>
                <w:lang w:val="en-US"/>
              </w:rPr>
              <w:t>…</w:t>
            </w:r>
          </w:p>
        </w:tc>
      </w:tr>
    </w:tbl>
    <w:p w14:paraId="0B32117D" w14:textId="05B686DA" w:rsidR="00B75249" w:rsidRDefault="00B75249" w:rsidP="00B75249">
      <w:pPr>
        <w:pStyle w:val="Reasons"/>
      </w:pPr>
      <w:r>
        <w:rPr>
          <w:b/>
        </w:rPr>
        <w:t>Reasons:</w:t>
      </w:r>
      <w:r>
        <w:tab/>
        <w:t>T</w:t>
      </w:r>
      <w:r w:rsidRPr="00B75249">
        <w:t xml:space="preserve">o ensure compliance with the pfd limit of unwanted emissions in the </w:t>
      </w:r>
      <w:r>
        <w:t xml:space="preserve">frequency </w:t>
      </w:r>
      <w:r w:rsidRPr="00B75249">
        <w:t>band 137-138 MHz resulting from AMS(R)S in</w:t>
      </w:r>
      <w:r>
        <w:t xml:space="preserve"> the frequency band</w:t>
      </w:r>
      <w:r w:rsidRPr="00B75249">
        <w:t xml:space="preserve"> 136.9375-137 MHz.</w:t>
      </w:r>
    </w:p>
    <w:p w14:paraId="7DD27FA4" w14:textId="77777777" w:rsidR="00376540" w:rsidRDefault="00376540"/>
    <w:p w14:paraId="0F77B0DD" w14:textId="77777777" w:rsidR="006D63AC" w:rsidRDefault="006D63AC">
      <w:pPr>
        <w:sectPr w:rsidR="006D63AC">
          <w:headerReference w:type="default" r:id="rId17"/>
          <w:footerReference w:type="even" r:id="rId18"/>
          <w:footerReference w:type="default" r:id="rId19"/>
          <w:pgSz w:w="23808" w:h="16840" w:orient="landscape" w:code="9"/>
          <w:pgMar w:top="1418" w:right="1134" w:bottom="1134" w:left="1134" w:header="567" w:footer="567" w:gutter="0"/>
          <w:cols w:space="720"/>
        </w:sectPr>
      </w:pPr>
    </w:p>
    <w:p w14:paraId="1C420A8C" w14:textId="77777777" w:rsidR="00376540" w:rsidRPr="00F5119C" w:rsidRDefault="00376540">
      <w:pPr>
        <w:pStyle w:val="AppendixNo"/>
        <w:keepNext w:val="0"/>
        <w:keepLines w:val="0"/>
        <w:spacing w:before="0"/>
      </w:pPr>
      <w:r w:rsidRPr="00F5119C">
        <w:lastRenderedPageBreak/>
        <w:t xml:space="preserve">APPENDIX </w:t>
      </w:r>
      <w:r w:rsidRPr="00494285">
        <w:rPr>
          <w:rStyle w:val="href"/>
        </w:rPr>
        <w:t>5</w:t>
      </w:r>
      <w:r w:rsidRPr="00F5119C">
        <w:t xml:space="preserve"> (</w:t>
      </w:r>
      <w:r w:rsidRPr="00354DCE">
        <w:t>REV</w:t>
      </w:r>
      <w:r w:rsidRPr="00F5119C">
        <w:t>.</w:t>
      </w:r>
      <w:r>
        <w:t>WRC</w:t>
      </w:r>
      <w:r>
        <w:noBreakHyphen/>
        <w:t>19</w:t>
      </w:r>
      <w:r w:rsidRPr="00F5119C">
        <w:t>)</w:t>
      </w:r>
    </w:p>
    <w:p w14:paraId="2C9B4DA4" w14:textId="77777777" w:rsidR="00376540" w:rsidRPr="00F5119C" w:rsidRDefault="00376540">
      <w:pPr>
        <w:pStyle w:val="Appendixtitle"/>
        <w:keepNext w:val="0"/>
        <w:keepLines w:val="0"/>
      </w:pPr>
      <w:bookmarkStart w:id="27" w:name="_Toc328648895"/>
      <w:bookmarkStart w:id="28" w:name="_Toc42084142"/>
      <w:r w:rsidRPr="00F5119C">
        <w:t>Identification of administrations with which coordination is to be effected or</w:t>
      </w:r>
      <w:r w:rsidRPr="00F5119C">
        <w:br/>
        <w:t xml:space="preserve">agreement sought under the provisions of </w:t>
      </w:r>
      <w:r>
        <w:t>Article </w:t>
      </w:r>
      <w:r w:rsidRPr="00F5119C">
        <w:t>9</w:t>
      </w:r>
      <w:bookmarkEnd w:id="27"/>
      <w:bookmarkEnd w:id="28"/>
    </w:p>
    <w:p w14:paraId="5CFE4991" w14:textId="77777777" w:rsidR="00376540" w:rsidRPr="00D24D31" w:rsidRDefault="00376540">
      <w:pPr>
        <w:pStyle w:val="AnnexNo"/>
        <w:spacing w:before="0"/>
      </w:pPr>
      <w:bookmarkStart w:id="29" w:name="_Toc328648896"/>
      <w:bookmarkStart w:id="30" w:name="_Toc42084143"/>
      <w:r>
        <w:t>ANNEX</w:t>
      </w:r>
      <w:r w:rsidRPr="00D24D31">
        <w:t xml:space="preserve"> 1</w:t>
      </w:r>
      <w:bookmarkEnd w:id="29"/>
      <w:r>
        <w:rPr>
          <w:sz w:val="16"/>
          <w:szCs w:val="16"/>
        </w:rPr>
        <w:t>     (Rev.WRC</w:t>
      </w:r>
      <w:r w:rsidRPr="00CA3D63">
        <w:rPr>
          <w:sz w:val="16"/>
          <w:szCs w:val="16"/>
        </w:rPr>
        <w:noBreakHyphen/>
      </w:r>
      <w:r>
        <w:rPr>
          <w:sz w:val="16"/>
          <w:szCs w:val="16"/>
        </w:rPr>
        <w:t>19)</w:t>
      </w:r>
      <w:bookmarkEnd w:id="30"/>
    </w:p>
    <w:p w14:paraId="22593A56" w14:textId="106D65C6" w:rsidR="00376540" w:rsidRDefault="00376540">
      <w:pPr>
        <w:pStyle w:val="Titre1"/>
        <w:rPr>
          <w:lang w:val="en-US"/>
        </w:rPr>
      </w:pPr>
      <w:bookmarkStart w:id="31" w:name="_Toc328648551"/>
      <w:r>
        <w:rPr>
          <w:lang w:val="en-US"/>
        </w:rPr>
        <w:t>1</w:t>
      </w:r>
      <w:r>
        <w:rPr>
          <w:lang w:val="en-US"/>
        </w:rPr>
        <w:tab/>
        <w:t>Coordination thresholds for sharing between MSS (space-to-Earth) and terrestrial services in the same frequency bands and between non</w:t>
      </w:r>
      <w:r>
        <w:rPr>
          <w:lang w:val="en-US"/>
        </w:rPr>
        <w:noBreakHyphen/>
        <w:t>GSO MSS feeder links (space-to-Earth) and terrestrial services</w:t>
      </w:r>
      <w:r>
        <w:rPr>
          <w:lang w:val="en-US"/>
        </w:rPr>
        <w:br/>
        <w:t>in the same frequency bands and between RDSS (space-to-Earth) and terrestrial services in the same frequency bands</w:t>
      </w:r>
      <w:r w:rsidRPr="006A5AA3">
        <w:rPr>
          <w:sz w:val="16"/>
          <w:szCs w:val="16"/>
          <w:lang w:val="en-US"/>
        </w:rPr>
        <w:t>  </w:t>
      </w:r>
      <w:proofErr w:type="gramStart"/>
      <w:r w:rsidRPr="006A5AA3">
        <w:rPr>
          <w:sz w:val="16"/>
          <w:szCs w:val="16"/>
          <w:lang w:val="en-US"/>
        </w:rPr>
        <w:t>   </w:t>
      </w:r>
      <w:r w:rsidRPr="006A5AA3">
        <w:rPr>
          <w:b w:val="0"/>
          <w:bCs/>
          <w:sz w:val="16"/>
          <w:szCs w:val="16"/>
          <w:lang w:val="en-US"/>
        </w:rPr>
        <w:t>(</w:t>
      </w:r>
      <w:proofErr w:type="gramEnd"/>
      <w:r>
        <w:rPr>
          <w:b w:val="0"/>
          <w:bCs/>
          <w:sz w:val="16"/>
          <w:szCs w:val="16"/>
          <w:lang w:val="en-US"/>
        </w:rPr>
        <w:t>WRC</w:t>
      </w:r>
      <w:r>
        <w:rPr>
          <w:b w:val="0"/>
          <w:bCs/>
          <w:sz w:val="16"/>
          <w:szCs w:val="16"/>
          <w:lang w:val="en-US"/>
        </w:rPr>
        <w:noBreakHyphen/>
        <w:t>12)</w:t>
      </w:r>
      <w:bookmarkEnd w:id="31"/>
    </w:p>
    <w:p w14:paraId="541FB5FB" w14:textId="769EE960" w:rsidR="006D63AC" w:rsidRDefault="00376540">
      <w:pPr>
        <w:pStyle w:val="Proposal"/>
      </w:pPr>
      <w:r>
        <w:t>MOD</w:t>
      </w:r>
      <w:r>
        <w:tab/>
        <w:t>EUR/</w:t>
      </w:r>
      <w:r w:rsidR="003455AA">
        <w:t>XXXX</w:t>
      </w:r>
      <w:r>
        <w:t>A7/</w:t>
      </w:r>
      <w:r w:rsidR="00637543">
        <w:t>5</w:t>
      </w:r>
    </w:p>
    <w:p w14:paraId="5F9535A0" w14:textId="77777777" w:rsidR="00376540" w:rsidRDefault="00376540">
      <w:pPr>
        <w:pStyle w:val="Titre2"/>
        <w:rPr>
          <w:lang w:val="en-US"/>
        </w:rPr>
      </w:pPr>
      <w:r>
        <w:rPr>
          <w:lang w:val="en-US"/>
        </w:rPr>
        <w:t>1.1</w:t>
      </w:r>
      <w:r>
        <w:rPr>
          <w:lang w:val="en-US"/>
        </w:rPr>
        <w:tab/>
        <w:t>Below 1 GHz</w:t>
      </w:r>
      <w:r w:rsidRPr="00BF2A93">
        <w:rPr>
          <w:rStyle w:val="Appelnotedebasdep"/>
        </w:rPr>
        <w:footnoteReference w:customMarkFollows="1" w:id="2"/>
        <w:t>*</w:t>
      </w:r>
    </w:p>
    <w:p w14:paraId="7A3713FD" w14:textId="77777777" w:rsidR="00376540" w:rsidRDefault="00376540">
      <w:pPr>
        <w:rPr>
          <w:lang w:val="en-US"/>
        </w:rPr>
      </w:pPr>
      <w:r>
        <w:rPr>
          <w:lang w:val="en-US"/>
        </w:rPr>
        <w:t>1.1.1</w:t>
      </w:r>
      <w:r>
        <w:rPr>
          <w:lang w:val="en-US"/>
        </w:rPr>
        <w:tab/>
        <w:t>In the bands 137-138 MHz and 400.15-401 MHz, coordination of a space station of the MSS (space-to-Earth) with respect to terrestrial services (except aeronautical mobile (OR) service networks operated by the administrations listed in Nos. </w:t>
      </w:r>
      <w:r w:rsidRPr="00EB6C66">
        <w:rPr>
          <w:rStyle w:val="Artref"/>
          <w:b/>
          <w:bCs/>
        </w:rPr>
        <w:t>5.204</w:t>
      </w:r>
      <w:r>
        <w:rPr>
          <w:lang w:val="en-US"/>
        </w:rPr>
        <w:t xml:space="preserve"> and </w:t>
      </w:r>
      <w:r w:rsidRPr="00EB6C66">
        <w:rPr>
          <w:rStyle w:val="Artref"/>
          <w:b/>
          <w:bCs/>
        </w:rPr>
        <w:t>5.206</w:t>
      </w:r>
      <w:r>
        <w:rPr>
          <w:lang w:val="en-US"/>
        </w:rPr>
        <w:t xml:space="preserve"> as of 1 November 1996) is required only if the pfd produced by this space station exceeds −125 dB(W/(m</w:t>
      </w:r>
      <w:r w:rsidRPr="000F51D8">
        <w:rPr>
          <w:position w:val="6"/>
          <w:sz w:val="16"/>
          <w:szCs w:val="16"/>
          <w:lang w:val="en-US"/>
        </w:rPr>
        <w:t>2</w:t>
      </w:r>
      <w:r>
        <w:rPr>
          <w:lang w:val="en-US"/>
        </w:rPr>
        <w:t> · 4 kHz)) at the Earth’s surface.</w:t>
      </w:r>
    </w:p>
    <w:p w14:paraId="2E06BB16" w14:textId="77777777" w:rsidR="00376540" w:rsidRDefault="00376540">
      <w:pPr>
        <w:rPr>
          <w:lang w:val="en-US"/>
        </w:rPr>
      </w:pPr>
      <w:r>
        <w:rPr>
          <w:lang w:val="en-US"/>
        </w:rPr>
        <w:t>1.1.2</w:t>
      </w:r>
      <w:r>
        <w:rPr>
          <w:lang w:val="en-US"/>
        </w:rPr>
        <w:tab/>
        <w:t>In the band 137-138 MHz, coordination of a space station of the MSS (space-to-Earth) with respect to the aeronautical mobile (OR) service is required only if the pfd produced by this space station at the Earth’s surface exceeds:</w:t>
      </w:r>
    </w:p>
    <w:p w14:paraId="5343FD4E" w14:textId="77777777" w:rsidR="00376540" w:rsidRDefault="00376540">
      <w:pPr>
        <w:pStyle w:val="enumlev1"/>
      </w:pPr>
      <w:r>
        <w:t>–</w:t>
      </w:r>
      <w:r>
        <w:tab/>
        <w:t>−125 dB(W/(m</w:t>
      </w:r>
      <w:r w:rsidRPr="000F51D8">
        <w:rPr>
          <w:position w:val="6"/>
          <w:sz w:val="16"/>
          <w:szCs w:val="16"/>
        </w:rPr>
        <w:t>2</w:t>
      </w:r>
      <w:r>
        <w:t> · 4 kHz)) for networks for which complete Appendix </w:t>
      </w:r>
      <w:r w:rsidRPr="000F51D8">
        <w:rPr>
          <w:rStyle w:val="Appref"/>
          <w:b/>
          <w:bCs/>
        </w:rPr>
        <w:t>3</w:t>
      </w:r>
      <w:r w:rsidRPr="00BF2A93">
        <w:rPr>
          <w:rStyle w:val="Appelnotedebasdep"/>
        </w:rPr>
        <w:footnoteReference w:customMarkFollows="1" w:id="3"/>
        <w:t>**</w:t>
      </w:r>
      <w:r>
        <w:t xml:space="preserve"> coordination information has been received by the Bureau prior to 1 November 1996;</w:t>
      </w:r>
    </w:p>
    <w:p w14:paraId="725969A8" w14:textId="77777777" w:rsidR="00376540" w:rsidRDefault="00376540">
      <w:pPr>
        <w:pStyle w:val="enumlev1"/>
      </w:pPr>
      <w:r>
        <w:t>–</w:t>
      </w:r>
      <w:r>
        <w:tab/>
        <w:t>−140 dB(W/(m</w:t>
      </w:r>
      <w:r w:rsidRPr="000F51D8">
        <w:rPr>
          <w:position w:val="6"/>
          <w:sz w:val="16"/>
          <w:szCs w:val="16"/>
        </w:rPr>
        <w:t>2</w:t>
      </w:r>
      <w:r>
        <w:t> · 4 kHz)) for networks for which complete Appendix </w:t>
      </w:r>
      <w:r w:rsidRPr="00756A59">
        <w:rPr>
          <w:b/>
          <w:bCs/>
        </w:rPr>
        <w:t>4/S4/</w:t>
      </w:r>
      <w:r w:rsidRPr="000F51D8">
        <w:rPr>
          <w:rStyle w:val="Appref"/>
          <w:b/>
          <w:bCs/>
        </w:rPr>
        <w:t>3</w:t>
      </w:r>
      <w:r w:rsidRPr="003E4B18">
        <w:rPr>
          <w:vertAlign w:val="superscript"/>
        </w:rPr>
        <w:t>**</w:t>
      </w:r>
      <w:r>
        <w:t xml:space="preserve"> coordination information has been received by the Bureau after 1 November 1996 for the administrations referred to in § 1.1.1 above.</w:t>
      </w:r>
    </w:p>
    <w:p w14:paraId="6B374771" w14:textId="77777777" w:rsidR="00376540" w:rsidRDefault="00376540">
      <w:pPr>
        <w:rPr>
          <w:ins w:id="32" w:author="CEPT" w:date="2023-08-29T14:53:00Z"/>
          <w:lang w:val="en-US"/>
        </w:rPr>
      </w:pPr>
      <w:r w:rsidRPr="000F51D8">
        <w:rPr>
          <w:lang w:val="en-US"/>
        </w:rPr>
        <w:t>1.1.3</w:t>
      </w:r>
      <w:r w:rsidRPr="000F51D8">
        <w:rPr>
          <w:lang w:val="en-US"/>
        </w:rPr>
        <w:tab/>
        <w:t>In the band 137-138</w:t>
      </w:r>
      <w:r>
        <w:rPr>
          <w:lang w:val="en-US"/>
        </w:rPr>
        <w:t> MHz</w:t>
      </w:r>
      <w:r w:rsidRPr="000F51D8">
        <w:rPr>
          <w:lang w:val="en-US"/>
        </w:rPr>
        <w:t xml:space="preserve">, coordination is also required for a space station on a replacement satellite of a MSS network for which complete </w:t>
      </w:r>
      <w:r>
        <w:rPr>
          <w:lang w:val="en-US"/>
        </w:rPr>
        <w:t>Appendix </w:t>
      </w:r>
      <w:r w:rsidRPr="00FC7074">
        <w:rPr>
          <w:rStyle w:val="Appref"/>
          <w:b/>
          <w:bCs/>
        </w:rPr>
        <w:t>3</w:t>
      </w:r>
      <w:r w:rsidRPr="000F51D8">
        <w:rPr>
          <w:vertAlign w:val="superscript"/>
          <w:lang w:val="en-US"/>
        </w:rPr>
        <w:t>**</w:t>
      </w:r>
      <w:r w:rsidRPr="000F51D8">
        <w:rPr>
          <w:lang w:val="en-US"/>
        </w:rPr>
        <w:t xml:space="preserve"> coordination information has been received by the Bureau prior to 1 November 1996 and the pfd exceeds </w:t>
      </w:r>
      <w:r>
        <w:rPr>
          <w:lang w:val="en-US"/>
        </w:rPr>
        <w:t>−</w:t>
      </w:r>
      <w:r w:rsidRPr="000F51D8">
        <w:rPr>
          <w:lang w:val="en-US"/>
        </w:rPr>
        <w:t>125</w:t>
      </w:r>
      <w:r>
        <w:rPr>
          <w:lang w:val="en-US"/>
        </w:rPr>
        <w:t> </w:t>
      </w:r>
      <w:proofErr w:type="gramStart"/>
      <w:r>
        <w:rPr>
          <w:lang w:val="en-US"/>
        </w:rPr>
        <w:t>dB</w:t>
      </w:r>
      <w:r w:rsidRPr="000F51D8">
        <w:rPr>
          <w:lang w:val="en-US"/>
        </w:rPr>
        <w:t>(</w:t>
      </w:r>
      <w:proofErr w:type="gramEnd"/>
      <w:r w:rsidRPr="000F51D8">
        <w:rPr>
          <w:lang w:val="en-US"/>
        </w:rPr>
        <w:t>W/(m</w:t>
      </w:r>
      <w:r w:rsidRPr="000F51D8">
        <w:rPr>
          <w:position w:val="6"/>
          <w:sz w:val="16"/>
          <w:szCs w:val="16"/>
          <w:lang w:val="en-US"/>
        </w:rPr>
        <w:t>2</w:t>
      </w:r>
      <w:r>
        <w:rPr>
          <w:lang w:val="en-US"/>
        </w:rPr>
        <w:t> · </w:t>
      </w:r>
      <w:r w:rsidRPr="000F51D8">
        <w:rPr>
          <w:lang w:val="en-US"/>
        </w:rPr>
        <w:t>4</w:t>
      </w:r>
      <w:r>
        <w:rPr>
          <w:lang w:val="en-US"/>
        </w:rPr>
        <w:t> kHz</w:t>
      </w:r>
      <w:r w:rsidRPr="000F51D8">
        <w:rPr>
          <w:lang w:val="en-US"/>
        </w:rPr>
        <w:t xml:space="preserve">)) at the Earth’s surface for the administrations referred to in </w:t>
      </w:r>
      <w:r>
        <w:rPr>
          <w:lang w:val="en-US"/>
        </w:rPr>
        <w:t>§ </w:t>
      </w:r>
      <w:r w:rsidRPr="000F51D8">
        <w:rPr>
          <w:lang w:val="en-US"/>
        </w:rPr>
        <w:t>1.1.1 above.</w:t>
      </w:r>
    </w:p>
    <w:p w14:paraId="50A3D2AF" w14:textId="24D379EF" w:rsidR="00B75249" w:rsidRPr="000F51D8" w:rsidRDefault="00B75249">
      <w:pPr>
        <w:rPr>
          <w:lang w:val="en-US"/>
        </w:rPr>
      </w:pPr>
      <w:ins w:id="33" w:author="CEPT" w:date="2023-08-29T14:53:00Z">
        <w:r w:rsidRPr="0000081B">
          <w:rPr>
            <w:szCs w:val="24"/>
            <w:lang w:val="en-US"/>
          </w:rPr>
          <w:t>1.1.4</w:t>
        </w:r>
        <w:r w:rsidRPr="0000081B">
          <w:rPr>
            <w:szCs w:val="24"/>
            <w:lang w:val="en-US"/>
          </w:rPr>
          <w:tab/>
          <w:t>In the frequency band 132</w:t>
        </w:r>
        <w:r w:rsidRPr="003F1F90">
          <w:rPr>
            <w:szCs w:val="24"/>
            <w:lang w:val="en-US"/>
          </w:rPr>
          <w:t>-</w:t>
        </w:r>
        <w:r w:rsidRPr="003F1F90">
          <w:rPr>
            <w:szCs w:val="24"/>
          </w:rPr>
          <w:t xml:space="preserve"> </w:t>
        </w:r>
        <w:r w:rsidRPr="003F1F90">
          <w:rPr>
            <w:szCs w:val="24"/>
            <w:lang w:val="en-US"/>
          </w:rPr>
          <w:t>137</w:t>
        </w:r>
        <w:r w:rsidRPr="0000081B">
          <w:rPr>
            <w:szCs w:val="24"/>
            <w:lang w:val="en-US"/>
          </w:rPr>
          <w:t xml:space="preserve"> MHz,</w:t>
        </w:r>
        <w:r w:rsidRPr="00A010B6">
          <w:rPr>
            <w:szCs w:val="24"/>
            <w:lang w:val="en-US"/>
          </w:rPr>
          <w:t xml:space="preserve"> coordination of a space station of the aeronautical mobile-satellite (R) service (space-to-Earth) with respect to the aeronautical mobile (OR) service is required only if the pfd produced by this space station exceeds</w:t>
        </w:r>
        <w:r w:rsidRPr="0077685D">
          <w:rPr>
            <w:szCs w:val="24"/>
            <w:lang w:val="en-US"/>
          </w:rPr>
          <w:t xml:space="preserve"> </w:t>
        </w:r>
        <w:r w:rsidRPr="00A010B6">
          <w:rPr>
            <w:szCs w:val="24"/>
            <w:lang w:val="en-US"/>
          </w:rPr>
          <w:t>−</w:t>
        </w:r>
        <w:r w:rsidRPr="0077685D">
          <w:rPr>
            <w:szCs w:val="24"/>
            <w:lang w:val="en-US"/>
          </w:rPr>
          <w:t>140</w:t>
        </w:r>
        <w:r w:rsidRPr="00A010B6">
          <w:rPr>
            <w:szCs w:val="24"/>
            <w:lang w:val="en-US"/>
          </w:rPr>
          <w:t> </w:t>
        </w:r>
        <w:proofErr w:type="gramStart"/>
        <w:r w:rsidRPr="00A010B6">
          <w:rPr>
            <w:szCs w:val="24"/>
            <w:lang w:val="en-US"/>
          </w:rPr>
          <w:t>dB(</w:t>
        </w:r>
        <w:proofErr w:type="gramEnd"/>
        <w:r w:rsidRPr="00A010B6">
          <w:rPr>
            <w:szCs w:val="24"/>
            <w:lang w:val="en-US"/>
          </w:rPr>
          <w:t>W/(m</w:t>
        </w:r>
        <w:r w:rsidRPr="00A010B6">
          <w:rPr>
            <w:position w:val="6"/>
            <w:szCs w:val="24"/>
            <w:lang w:val="en-US"/>
          </w:rPr>
          <w:t>2</w:t>
        </w:r>
        <w:r w:rsidRPr="00A010B6">
          <w:rPr>
            <w:szCs w:val="24"/>
            <w:lang w:val="en-US"/>
          </w:rPr>
          <w:t xml:space="preserve"> · 4 kHz)) on the territory of countries listed in No. </w:t>
        </w:r>
        <w:r w:rsidRPr="00542F0A">
          <w:rPr>
            <w:b/>
            <w:bCs/>
            <w:szCs w:val="24"/>
            <w:lang w:val="en-US"/>
          </w:rPr>
          <w:t>5.201</w:t>
        </w:r>
        <w:r w:rsidRPr="00A010B6">
          <w:rPr>
            <w:szCs w:val="24"/>
            <w:lang w:val="en-US"/>
          </w:rPr>
          <w:t xml:space="preserve"> or No. </w:t>
        </w:r>
        <w:r w:rsidRPr="00542F0A">
          <w:rPr>
            <w:b/>
            <w:bCs/>
            <w:szCs w:val="24"/>
            <w:lang w:val="en-US"/>
          </w:rPr>
          <w:t>5.202</w:t>
        </w:r>
        <w:r w:rsidRPr="00A010B6">
          <w:rPr>
            <w:szCs w:val="24"/>
            <w:lang w:val="en-US"/>
          </w:rPr>
          <w:t>, respectively</w:t>
        </w:r>
      </w:ins>
      <w:ins w:id="34" w:author="CEPT" w:date="2023-08-29T14:54:00Z">
        <w:r>
          <w:rPr>
            <w:szCs w:val="24"/>
            <w:lang w:val="en-US"/>
          </w:rPr>
          <w:t>.</w:t>
        </w:r>
      </w:ins>
    </w:p>
    <w:p w14:paraId="42BCAC2B" w14:textId="4D61B87C" w:rsidR="006D63AC" w:rsidRDefault="00376540">
      <w:pPr>
        <w:pStyle w:val="Reasons"/>
      </w:pPr>
      <w:r>
        <w:rPr>
          <w:b/>
        </w:rPr>
        <w:t>Reasons:</w:t>
      </w:r>
      <w:r>
        <w:tab/>
      </w:r>
      <w:r w:rsidR="00B75249" w:rsidRPr="005C34C9">
        <w:t xml:space="preserve">In countries with an AM(OR)S allocation under No. </w:t>
      </w:r>
      <w:r w:rsidR="00B75249" w:rsidRPr="00542F0A">
        <w:rPr>
          <w:b/>
          <w:bCs/>
        </w:rPr>
        <w:t>5.201</w:t>
      </w:r>
      <w:r w:rsidR="00B75249" w:rsidRPr="005C34C9">
        <w:t xml:space="preserve"> or </w:t>
      </w:r>
      <w:r w:rsidR="00B75249">
        <w:t xml:space="preserve">No. </w:t>
      </w:r>
      <w:r w:rsidR="00B75249" w:rsidRPr="00542F0A">
        <w:rPr>
          <w:b/>
          <w:bCs/>
        </w:rPr>
        <w:t>5.202</w:t>
      </w:r>
      <w:r w:rsidR="00B75249" w:rsidRPr="005C34C9">
        <w:t xml:space="preserve">, to apply the same pfd coordination threshold of -140 </w:t>
      </w:r>
      <w:proofErr w:type="gramStart"/>
      <w:r w:rsidR="00B75249" w:rsidRPr="005C34C9">
        <w:t>dB</w:t>
      </w:r>
      <w:r w:rsidR="00B75249">
        <w:rPr>
          <w:lang w:val="en-US"/>
        </w:rPr>
        <w:t>(</w:t>
      </w:r>
      <w:proofErr w:type="gramEnd"/>
      <w:r w:rsidR="00B75249">
        <w:rPr>
          <w:lang w:val="en-US"/>
        </w:rPr>
        <w:t>W/(m</w:t>
      </w:r>
      <w:r w:rsidR="00B75249" w:rsidRPr="000F51D8">
        <w:rPr>
          <w:position w:val="6"/>
          <w:sz w:val="16"/>
          <w:szCs w:val="16"/>
          <w:lang w:val="en-US"/>
        </w:rPr>
        <w:t>2</w:t>
      </w:r>
      <w:r w:rsidR="00B75249">
        <w:rPr>
          <w:lang w:val="en-US"/>
        </w:rPr>
        <w:t xml:space="preserve"> · 4 kHz)) </w:t>
      </w:r>
      <w:r w:rsidR="00B75249" w:rsidRPr="005C34C9">
        <w:t xml:space="preserve">as currently in force in the adjacent </w:t>
      </w:r>
      <w:r w:rsidR="00B75249">
        <w:t xml:space="preserve">frequency </w:t>
      </w:r>
      <w:r w:rsidR="00B75249" w:rsidRPr="005C34C9">
        <w:t xml:space="preserve">band 137-138 MHz between </w:t>
      </w:r>
      <w:r w:rsidR="00B75249">
        <w:t>mobile-satellite service</w:t>
      </w:r>
      <w:r w:rsidR="00B75249" w:rsidRPr="005C34C9">
        <w:t xml:space="preserve"> (space-to-Earth) and AM(OR)S allocated in some countries under</w:t>
      </w:r>
      <w:r w:rsidR="00B75249">
        <w:t xml:space="preserve"> </w:t>
      </w:r>
      <w:r w:rsidR="00B75249" w:rsidRPr="005C34C9">
        <w:t xml:space="preserve">No. </w:t>
      </w:r>
      <w:r w:rsidR="00B75249" w:rsidRPr="00542F0A">
        <w:rPr>
          <w:b/>
          <w:bCs/>
        </w:rPr>
        <w:t>5.206</w:t>
      </w:r>
      <w:r w:rsidR="00B75249" w:rsidRPr="005C34C9">
        <w:t>.</w:t>
      </w:r>
    </w:p>
    <w:p w14:paraId="2831DD33" w14:textId="3BEA97CF" w:rsidR="006D63AC" w:rsidRDefault="00376540">
      <w:pPr>
        <w:pStyle w:val="Proposal"/>
      </w:pPr>
      <w:r>
        <w:lastRenderedPageBreak/>
        <w:t>ADD</w:t>
      </w:r>
      <w:r>
        <w:tab/>
        <w:t>EUR/</w:t>
      </w:r>
      <w:r w:rsidR="003455AA">
        <w:t>XXXX</w:t>
      </w:r>
      <w:r>
        <w:t>A7/</w:t>
      </w:r>
      <w:r w:rsidR="009F1AD6">
        <w:t>6</w:t>
      </w:r>
    </w:p>
    <w:p w14:paraId="762ED425" w14:textId="3AC8BA0B" w:rsidR="00B75249" w:rsidRDefault="00B75249" w:rsidP="00B75249">
      <w:pPr>
        <w:pStyle w:val="ResNo"/>
      </w:pPr>
      <w:r>
        <w:t>Draft New Resolution [</w:t>
      </w:r>
      <w:r w:rsidRPr="009D2810">
        <w:rPr>
          <w:rStyle w:val="href"/>
        </w:rPr>
        <w:t>EUR-A17-SAT-VHF</w:t>
      </w:r>
      <w:r>
        <w:t>] (WRC-23)</w:t>
      </w:r>
    </w:p>
    <w:p w14:paraId="6EE561B0" w14:textId="75ACB108" w:rsidR="00B80BC1" w:rsidRDefault="00B80BC1" w:rsidP="00B80BC1">
      <w:pPr>
        <w:pStyle w:val="Restitle"/>
        <w:keepNext w:val="0"/>
        <w:keepLines w:val="0"/>
        <w:widowControl w:val="0"/>
        <w:tabs>
          <w:tab w:val="left" w:pos="4536"/>
        </w:tabs>
        <w:rPr>
          <w:rFonts w:eastAsiaTheme="minorEastAsia"/>
        </w:rPr>
      </w:pPr>
      <w:r>
        <w:rPr>
          <w:rFonts w:eastAsiaTheme="minorEastAsia"/>
        </w:rPr>
        <w:t>Use of the frequency band 117.975-137 MHz by</w:t>
      </w:r>
      <w:r>
        <w:rPr>
          <w:rFonts w:eastAsiaTheme="minorEastAsia"/>
        </w:rPr>
        <w:br/>
        <w:t>the aeronautical mobile-satellite (R) service</w:t>
      </w:r>
    </w:p>
    <w:p w14:paraId="370F49D4" w14:textId="77777777" w:rsidR="00B75249" w:rsidRDefault="00B75249" w:rsidP="00B75249">
      <w:pPr>
        <w:pStyle w:val="Normalaftertitle"/>
        <w:rPr>
          <w:lang w:eastAsia="zh-CN"/>
        </w:rPr>
      </w:pPr>
      <w:r>
        <w:rPr>
          <w:lang w:eastAsia="zh-CN"/>
        </w:rPr>
        <w:t>The World Radiocommunication Conference (Dubai, 2023),</w:t>
      </w:r>
    </w:p>
    <w:p w14:paraId="609028A6" w14:textId="77777777" w:rsidR="00B75249" w:rsidRDefault="00B75249" w:rsidP="00B75249">
      <w:pPr>
        <w:pStyle w:val="Call"/>
        <w:rPr>
          <w:rFonts w:eastAsia="TimesNewRoman,Italic"/>
          <w:lang w:eastAsia="zh-CN"/>
        </w:rPr>
      </w:pPr>
      <w:r>
        <w:rPr>
          <w:rFonts w:eastAsia="TimesNewRoman,Italic"/>
          <w:lang w:eastAsia="zh-CN"/>
        </w:rPr>
        <w:t>considering</w:t>
      </w:r>
    </w:p>
    <w:p w14:paraId="0B42BB88" w14:textId="77777777" w:rsidR="00B75249" w:rsidRPr="0000081B" w:rsidRDefault="00B75249" w:rsidP="00B75249">
      <w:pPr>
        <w:widowControl w:val="0"/>
        <w:tabs>
          <w:tab w:val="left" w:pos="4536"/>
        </w:tabs>
        <w:rPr>
          <w:rFonts w:eastAsiaTheme="minorEastAsia"/>
          <w:iCs/>
        </w:rPr>
      </w:pPr>
      <w:r w:rsidRPr="0000081B">
        <w:rPr>
          <w:rFonts w:eastAsiaTheme="minorEastAsia"/>
          <w:i/>
        </w:rPr>
        <w:t>a)</w:t>
      </w:r>
      <w:r w:rsidRPr="0000081B">
        <w:rPr>
          <w:rFonts w:eastAsiaTheme="minorEastAsia"/>
          <w:iCs/>
        </w:rPr>
        <w:tab/>
        <w:t>that the optimization of air traffic management (ATM) over oceanic and remote areas necessitates appropriate aeronautical surveillance and communication means, in order to meet the required communication performance for reduced separation minima;</w:t>
      </w:r>
    </w:p>
    <w:p w14:paraId="1A20FEB7" w14:textId="77777777" w:rsidR="00B75249" w:rsidRPr="0000081B" w:rsidRDefault="00B75249" w:rsidP="00B75249">
      <w:pPr>
        <w:widowControl w:val="0"/>
        <w:tabs>
          <w:tab w:val="left" w:pos="4536"/>
        </w:tabs>
        <w:rPr>
          <w:rFonts w:eastAsiaTheme="minorEastAsia"/>
          <w:iCs/>
        </w:rPr>
      </w:pPr>
      <w:r w:rsidRPr="0000081B">
        <w:rPr>
          <w:rFonts w:eastAsiaTheme="minorEastAsia"/>
          <w:i/>
        </w:rPr>
        <w:t>b)</w:t>
      </w:r>
      <w:r w:rsidRPr="0000081B">
        <w:rPr>
          <w:rFonts w:eastAsiaTheme="minorEastAsia"/>
          <w:iCs/>
        </w:rPr>
        <w:tab/>
        <w:t>that WRC-23 allocated the frequency band 117.975-13</w:t>
      </w:r>
      <w:r>
        <w:rPr>
          <w:rFonts w:eastAsiaTheme="minorEastAsia"/>
          <w:iCs/>
        </w:rPr>
        <w:t>7</w:t>
      </w:r>
      <w:r w:rsidRPr="0000081B">
        <w:rPr>
          <w:rFonts w:eastAsiaTheme="minorEastAsia"/>
          <w:iCs/>
        </w:rPr>
        <w:t xml:space="preserve"> MHz to the aeronautical mobile-satellite (R) service (AMS(R)S), limited to non-geostationary satellite systems that operate in accordance with recognized international aeronautical standards, and subject to No. </w:t>
      </w:r>
      <w:r w:rsidRPr="00881DA2">
        <w:rPr>
          <w:rFonts w:eastAsiaTheme="minorEastAsia"/>
          <w:b/>
          <w:iCs/>
        </w:rPr>
        <w:t>9.11A</w:t>
      </w:r>
      <w:r w:rsidRPr="0000081B">
        <w:rPr>
          <w:rFonts w:eastAsiaTheme="minorEastAsia"/>
          <w:iCs/>
        </w:rPr>
        <w:t xml:space="preserve"> coordination provisions;</w:t>
      </w:r>
    </w:p>
    <w:p w14:paraId="7ED86FB2" w14:textId="77777777" w:rsidR="00B75249" w:rsidRPr="0000081B" w:rsidRDefault="00B75249" w:rsidP="00B75249">
      <w:pPr>
        <w:widowControl w:val="0"/>
        <w:tabs>
          <w:tab w:val="left" w:pos="4536"/>
        </w:tabs>
        <w:rPr>
          <w:rFonts w:eastAsiaTheme="minorEastAsia"/>
          <w:iCs/>
        </w:rPr>
      </w:pPr>
      <w:r w:rsidRPr="0000081B">
        <w:rPr>
          <w:rFonts w:eastAsiaTheme="minorEastAsia"/>
          <w:i/>
        </w:rPr>
        <w:t>c)</w:t>
      </w:r>
      <w:r w:rsidRPr="0000081B">
        <w:rPr>
          <w:rFonts w:eastAsiaTheme="minorEastAsia"/>
          <w:iCs/>
        </w:rPr>
        <w:tab/>
        <w:t>that the allocation of the frequency band 117.975-13</w:t>
      </w:r>
      <w:r>
        <w:rPr>
          <w:rFonts w:eastAsiaTheme="minorEastAsia"/>
          <w:iCs/>
        </w:rPr>
        <w:t>7</w:t>
      </w:r>
      <w:r w:rsidRPr="0000081B">
        <w:rPr>
          <w:rFonts w:eastAsiaTheme="minorEastAsia"/>
          <w:iCs/>
        </w:rPr>
        <w:t xml:space="preserve"> MHz to the AMS(R)S) is intended for the relay via satellite of VHF communications under the aeronautical mobile (R) service (AM(R)S), in order to complement terrestrial communication infrastructures when aircraft are operating in oceanic and remote areas;</w:t>
      </w:r>
    </w:p>
    <w:p w14:paraId="5041E8DD" w14:textId="77777777" w:rsidR="00B75249" w:rsidRDefault="00B75249" w:rsidP="00B75249">
      <w:pPr>
        <w:widowControl w:val="0"/>
        <w:tabs>
          <w:tab w:val="left" w:pos="4536"/>
        </w:tabs>
        <w:rPr>
          <w:rFonts w:eastAsiaTheme="minorEastAsia"/>
          <w:iCs/>
        </w:rPr>
      </w:pPr>
      <w:r w:rsidRPr="000F56E3">
        <w:rPr>
          <w:rFonts w:eastAsiaTheme="minorEastAsia"/>
          <w:i/>
        </w:rPr>
        <w:t>d)</w:t>
      </w:r>
      <w:r w:rsidRPr="000F56E3">
        <w:rPr>
          <w:rFonts w:eastAsiaTheme="minorEastAsia"/>
          <w:iCs/>
        </w:rPr>
        <w:tab/>
        <w:t>that the VHF channels have become congested in some areas and the new AMS(R)S systems need to operate in such a manner as not to constrain existing systems, without modification to aircraft equipment,</w:t>
      </w:r>
    </w:p>
    <w:p w14:paraId="3BFF4CF4" w14:textId="6106E1F2" w:rsidR="00B75249" w:rsidRDefault="00B75249" w:rsidP="00B75249">
      <w:pPr>
        <w:pStyle w:val="Call"/>
        <w:rPr>
          <w:rFonts w:eastAsia="TimesNewRoman,Italic"/>
          <w:lang w:eastAsia="zh-CN"/>
        </w:rPr>
      </w:pPr>
      <w:r>
        <w:rPr>
          <w:rFonts w:eastAsia="TimesNewRoman,Italic"/>
          <w:lang w:eastAsia="zh-CN"/>
        </w:rPr>
        <w:t>noting</w:t>
      </w:r>
    </w:p>
    <w:p w14:paraId="743C7B2D" w14:textId="77777777" w:rsidR="00B75249" w:rsidRPr="009D2810" w:rsidRDefault="00B75249" w:rsidP="00B75249">
      <w:pPr>
        <w:widowControl w:val="0"/>
        <w:tabs>
          <w:tab w:val="left" w:pos="4536"/>
        </w:tabs>
        <w:rPr>
          <w:rFonts w:eastAsiaTheme="minorEastAsia"/>
          <w:iCs/>
        </w:rPr>
      </w:pPr>
      <w:r w:rsidRPr="009D2810">
        <w:rPr>
          <w:rFonts w:eastAsiaTheme="minorEastAsia"/>
          <w:i/>
        </w:rPr>
        <w:t>a)</w:t>
      </w:r>
      <w:r w:rsidRPr="009D2810">
        <w:rPr>
          <w:rFonts w:eastAsiaTheme="minorEastAsia"/>
          <w:iCs/>
        </w:rPr>
        <w:tab/>
        <w:t>that there are Standards and Recommended Practices (SARPs) developed by the International Civil Aviation Organization (ICAO) detailing frequency assignment planning criteria for VHF air-ground communication systems;</w:t>
      </w:r>
    </w:p>
    <w:p w14:paraId="4F4E59B2" w14:textId="77777777" w:rsidR="00B75249" w:rsidRPr="009D2810" w:rsidRDefault="00B75249" w:rsidP="00B75249">
      <w:pPr>
        <w:widowControl w:val="0"/>
        <w:tabs>
          <w:tab w:val="left" w:pos="4536"/>
        </w:tabs>
        <w:rPr>
          <w:rFonts w:eastAsiaTheme="minorEastAsia"/>
          <w:iCs/>
        </w:rPr>
      </w:pPr>
      <w:r w:rsidRPr="009D2810">
        <w:rPr>
          <w:rFonts w:eastAsiaTheme="minorEastAsia"/>
          <w:i/>
        </w:rPr>
        <w:t>b)</w:t>
      </w:r>
      <w:r w:rsidRPr="009D2810">
        <w:rPr>
          <w:rFonts w:eastAsiaTheme="minorEastAsia"/>
          <w:iCs/>
        </w:rPr>
        <w:tab/>
        <w:t>that in accordance with ICAO SARPs the emergency channel (121.5 MHz) shall be used only for genuine emergency purposes, and where a requirement is established for the use of a frequency auxiliary to 121.5 MHz, the frequency 123.1 MHz shall be used;</w:t>
      </w:r>
    </w:p>
    <w:p w14:paraId="0BD3CE52" w14:textId="3A7B8D47" w:rsidR="00B75249" w:rsidRPr="009D2810" w:rsidRDefault="00B75249" w:rsidP="00B75249">
      <w:pPr>
        <w:widowControl w:val="0"/>
        <w:tabs>
          <w:tab w:val="left" w:pos="4536"/>
        </w:tabs>
        <w:rPr>
          <w:rFonts w:eastAsiaTheme="minorEastAsia"/>
          <w:iCs/>
        </w:rPr>
      </w:pPr>
      <w:r w:rsidRPr="009D2810">
        <w:rPr>
          <w:rFonts w:eastAsiaTheme="minorEastAsia"/>
          <w:i/>
        </w:rPr>
        <w:t>c)</w:t>
      </w:r>
      <w:r w:rsidRPr="009D2810">
        <w:rPr>
          <w:rFonts w:eastAsiaTheme="minorEastAsia"/>
          <w:iCs/>
        </w:rPr>
        <w:tab/>
        <w:t xml:space="preserve">that the frequency planning between stations operated under AM(R)S and AM(OR)S in the </w:t>
      </w:r>
      <w:r w:rsidR="003455AA">
        <w:rPr>
          <w:rFonts w:eastAsiaTheme="minorEastAsia"/>
          <w:iCs/>
        </w:rPr>
        <w:t xml:space="preserve">frequency </w:t>
      </w:r>
      <w:r w:rsidRPr="009D2810">
        <w:rPr>
          <w:rFonts w:eastAsiaTheme="minorEastAsia"/>
          <w:iCs/>
        </w:rPr>
        <w:t>band 117.975-137 MHz is performed by competent organizations under ICAO purview;</w:t>
      </w:r>
    </w:p>
    <w:p w14:paraId="579ECC4C" w14:textId="77777777" w:rsidR="00B75249" w:rsidRPr="009D2810" w:rsidRDefault="00B75249" w:rsidP="00B75249">
      <w:pPr>
        <w:widowControl w:val="0"/>
        <w:tabs>
          <w:tab w:val="left" w:pos="4536"/>
        </w:tabs>
        <w:rPr>
          <w:rFonts w:eastAsiaTheme="minorEastAsia"/>
          <w:iCs/>
        </w:rPr>
      </w:pPr>
      <w:r w:rsidRPr="009D2810">
        <w:rPr>
          <w:rFonts w:eastAsiaTheme="minorEastAsia"/>
          <w:i/>
        </w:rPr>
        <w:t>d)</w:t>
      </w:r>
      <w:r w:rsidRPr="009D2810">
        <w:rPr>
          <w:rFonts w:eastAsiaTheme="minorEastAsia"/>
          <w:iCs/>
        </w:rPr>
        <w:tab/>
        <w:t xml:space="preserve">that the development of compatibility criteria between new AMS(R)S systems proposed for operations under </w:t>
      </w:r>
      <w:r w:rsidRPr="009D2810">
        <w:rPr>
          <w:rFonts w:eastAsiaTheme="minorEastAsia"/>
          <w:i/>
          <w:iCs/>
        </w:rPr>
        <w:t>considering c)</w:t>
      </w:r>
      <w:r w:rsidRPr="009D2810">
        <w:rPr>
          <w:rFonts w:eastAsiaTheme="minorEastAsia"/>
          <w:iCs/>
        </w:rPr>
        <w:t xml:space="preserve"> and ICAO-standardized aeronautical systems in the frequency band 117.975-</w:t>
      </w:r>
      <w:r w:rsidRPr="009D2810">
        <w:rPr>
          <w:rFonts w:eastAsiaTheme="minorEastAsia"/>
          <w:iCs/>
          <w:szCs w:val="24"/>
        </w:rPr>
        <w:t>13</w:t>
      </w:r>
      <w:r>
        <w:rPr>
          <w:rFonts w:eastAsiaTheme="minorEastAsia"/>
          <w:iCs/>
          <w:szCs w:val="24"/>
        </w:rPr>
        <w:t>7</w:t>
      </w:r>
      <w:r w:rsidRPr="009D2810">
        <w:rPr>
          <w:rFonts w:eastAsiaTheme="minorEastAsia"/>
          <w:iCs/>
        </w:rPr>
        <w:t> MHz is the responsibility of ICAO;</w:t>
      </w:r>
    </w:p>
    <w:p w14:paraId="02105568" w14:textId="69EF0B57" w:rsidR="00B75249" w:rsidRPr="009D2810" w:rsidRDefault="00B75249" w:rsidP="00B75249">
      <w:pPr>
        <w:widowControl w:val="0"/>
        <w:tabs>
          <w:tab w:val="left" w:pos="4536"/>
        </w:tabs>
        <w:rPr>
          <w:rFonts w:eastAsiaTheme="minorEastAsia"/>
          <w:iCs/>
        </w:rPr>
      </w:pPr>
      <w:r w:rsidRPr="009D2810">
        <w:rPr>
          <w:rFonts w:eastAsiaTheme="minorEastAsia"/>
          <w:i/>
        </w:rPr>
        <w:t>e)</w:t>
      </w:r>
      <w:r w:rsidRPr="009D2810">
        <w:rPr>
          <w:rFonts w:eastAsiaTheme="minorEastAsia"/>
          <w:iCs/>
        </w:rPr>
        <w:tab/>
        <w:t xml:space="preserve">that ICAO frequency planning exercises between aeronautical systems in the </w:t>
      </w:r>
      <w:r w:rsidR="003455AA">
        <w:rPr>
          <w:rFonts w:eastAsiaTheme="minorEastAsia"/>
          <w:iCs/>
        </w:rPr>
        <w:t xml:space="preserve">frequency </w:t>
      </w:r>
      <w:r w:rsidRPr="009D2810">
        <w:rPr>
          <w:rFonts w:eastAsiaTheme="minorEastAsia"/>
          <w:iCs/>
        </w:rPr>
        <w:t>band 117.975-</w:t>
      </w:r>
      <w:r w:rsidRPr="009D2810">
        <w:rPr>
          <w:rFonts w:eastAsiaTheme="minorEastAsia"/>
          <w:iCs/>
          <w:szCs w:val="24"/>
        </w:rPr>
        <w:t>13</w:t>
      </w:r>
      <w:r>
        <w:rPr>
          <w:rFonts w:eastAsiaTheme="minorEastAsia"/>
          <w:iCs/>
          <w:szCs w:val="24"/>
        </w:rPr>
        <w:t>7</w:t>
      </w:r>
      <w:r w:rsidRPr="009D2810">
        <w:rPr>
          <w:rFonts w:eastAsiaTheme="minorEastAsia"/>
          <w:iCs/>
        </w:rPr>
        <w:t xml:space="preserve"> MHz will take into account the operational areas of AM(R)S/AM(OR)S aircraft stations and of AMS(R)S aircraft earth stations including where recording of frequency assignments in the MIFR is not possible;</w:t>
      </w:r>
    </w:p>
    <w:p w14:paraId="47A9296F" w14:textId="2FD51B7F" w:rsidR="00B75249" w:rsidRPr="005F7463" w:rsidRDefault="00B75249" w:rsidP="00B75249">
      <w:pPr>
        <w:widowControl w:val="0"/>
        <w:tabs>
          <w:tab w:val="left" w:pos="4536"/>
        </w:tabs>
        <w:rPr>
          <w:rFonts w:eastAsiaTheme="minorEastAsia"/>
          <w:iCs/>
        </w:rPr>
      </w:pPr>
      <w:r w:rsidRPr="009D2810">
        <w:rPr>
          <w:rFonts w:eastAsiaTheme="minorEastAsia"/>
          <w:i/>
        </w:rPr>
        <w:t>f)</w:t>
      </w:r>
      <w:r w:rsidRPr="009D2810">
        <w:rPr>
          <w:rFonts w:eastAsiaTheme="minorEastAsia"/>
          <w:iCs/>
        </w:rPr>
        <w:tab/>
        <w:t>that feeder links of AMS(R)S systems may be accommodated in the fixed-satellite service</w:t>
      </w:r>
      <w:r w:rsidR="003455AA">
        <w:rPr>
          <w:rFonts w:eastAsiaTheme="minorEastAsia"/>
          <w:iCs/>
        </w:rPr>
        <w:t>;</w:t>
      </w:r>
    </w:p>
    <w:p w14:paraId="3FA75913" w14:textId="2506556A" w:rsidR="00B75249" w:rsidRPr="005F7463" w:rsidRDefault="00B75249" w:rsidP="00B75249">
      <w:pPr>
        <w:widowControl w:val="0"/>
        <w:tabs>
          <w:tab w:val="left" w:pos="4536"/>
        </w:tabs>
        <w:rPr>
          <w:rFonts w:eastAsiaTheme="minorEastAsia"/>
          <w:iCs/>
        </w:rPr>
      </w:pPr>
      <w:r w:rsidRPr="009812F6">
        <w:rPr>
          <w:rFonts w:eastAsiaTheme="minorEastAsia"/>
          <w:i/>
        </w:rPr>
        <w:t>g</w:t>
      </w:r>
      <w:r>
        <w:rPr>
          <w:rFonts w:eastAsiaTheme="minorEastAsia"/>
          <w:i/>
        </w:rPr>
        <w:t>)</w:t>
      </w:r>
      <w:r w:rsidRPr="005F7463">
        <w:rPr>
          <w:rFonts w:eastAsiaTheme="minorEastAsia"/>
          <w:iCs/>
        </w:rPr>
        <w:tab/>
        <w:t xml:space="preserve">that ITU-R studies have been conducted to assess the interference environment of AMS(R)S space receivers from unwanted emissions </w:t>
      </w:r>
      <w:r>
        <w:rPr>
          <w:rFonts w:eastAsiaTheme="minorEastAsia"/>
          <w:iCs/>
        </w:rPr>
        <w:t>(</w:t>
      </w:r>
      <w:r w:rsidRPr="005F7463">
        <w:rPr>
          <w:rFonts w:eastAsiaTheme="minorEastAsia"/>
          <w:iCs/>
        </w:rPr>
        <w:t>out of band and</w:t>
      </w:r>
      <w:r>
        <w:rPr>
          <w:rFonts w:eastAsiaTheme="minorEastAsia"/>
          <w:iCs/>
        </w:rPr>
        <w:t xml:space="preserve"> in some cases,</w:t>
      </w:r>
      <w:r w:rsidRPr="005F7463">
        <w:rPr>
          <w:rFonts w:eastAsiaTheme="minorEastAsia"/>
          <w:iCs/>
        </w:rPr>
        <w:t xml:space="preserve"> spurious</w:t>
      </w:r>
      <w:r>
        <w:rPr>
          <w:rFonts w:eastAsiaTheme="minorEastAsia"/>
          <w:iCs/>
        </w:rPr>
        <w:t>)</w:t>
      </w:r>
      <w:r w:rsidRPr="005F7463">
        <w:rPr>
          <w:rFonts w:eastAsiaTheme="minorEastAsia"/>
          <w:iCs/>
        </w:rPr>
        <w:t xml:space="preserve"> </w:t>
      </w:r>
      <w:r w:rsidRPr="005F7463">
        <w:rPr>
          <w:rFonts w:eastAsiaTheme="minorEastAsia"/>
          <w:iCs/>
        </w:rPr>
        <w:lastRenderedPageBreak/>
        <w:t xml:space="preserve">generated by </w:t>
      </w:r>
      <w:r>
        <w:rPr>
          <w:rFonts w:eastAsiaTheme="minorEastAsia"/>
          <w:iCs/>
        </w:rPr>
        <w:t xml:space="preserve">space stations of services operating in the </w:t>
      </w:r>
      <w:r w:rsidRPr="005F7463">
        <w:rPr>
          <w:rFonts w:eastAsiaTheme="minorEastAsia"/>
          <w:iCs/>
        </w:rPr>
        <w:t xml:space="preserve">adjacent </w:t>
      </w:r>
      <w:r w:rsidR="003455AA">
        <w:rPr>
          <w:rFonts w:eastAsiaTheme="minorEastAsia"/>
          <w:iCs/>
        </w:rPr>
        <w:t xml:space="preserve">frequency </w:t>
      </w:r>
      <w:r w:rsidRPr="005F7463">
        <w:rPr>
          <w:rFonts w:eastAsiaTheme="minorEastAsia"/>
          <w:iCs/>
        </w:rPr>
        <w:t xml:space="preserve">band 137-138 MHz, </w:t>
      </w:r>
    </w:p>
    <w:p w14:paraId="1210FEE7" w14:textId="77777777" w:rsidR="00B75249" w:rsidRPr="009D2810" w:rsidRDefault="00B75249" w:rsidP="00B75249">
      <w:pPr>
        <w:pStyle w:val="Call"/>
        <w:keepNext w:val="0"/>
        <w:keepLines w:val="0"/>
        <w:widowControl w:val="0"/>
        <w:tabs>
          <w:tab w:val="left" w:pos="4536"/>
        </w:tabs>
        <w:rPr>
          <w:rFonts w:eastAsiaTheme="minorEastAsia"/>
        </w:rPr>
      </w:pPr>
      <w:r w:rsidRPr="009D2810">
        <w:rPr>
          <w:rFonts w:eastAsiaTheme="minorEastAsia"/>
        </w:rPr>
        <w:t>recognizing</w:t>
      </w:r>
    </w:p>
    <w:p w14:paraId="44675CC3" w14:textId="77777777" w:rsidR="003455AA" w:rsidRPr="009D2810" w:rsidRDefault="003455AA" w:rsidP="003455AA">
      <w:pPr>
        <w:widowControl w:val="0"/>
        <w:tabs>
          <w:tab w:val="left" w:pos="4536"/>
        </w:tabs>
        <w:rPr>
          <w:rFonts w:eastAsiaTheme="minorEastAsia"/>
          <w:iCs/>
        </w:rPr>
      </w:pPr>
      <w:r w:rsidRPr="009D2810">
        <w:rPr>
          <w:rFonts w:eastAsiaTheme="minorEastAsia"/>
          <w:i/>
        </w:rPr>
        <w:t>a)</w:t>
      </w:r>
      <w:r w:rsidRPr="009D2810">
        <w:rPr>
          <w:rFonts w:eastAsiaTheme="minorEastAsia"/>
          <w:iCs/>
        </w:rPr>
        <w:tab/>
        <w:t>that the frequency band 117.975-137 MHz is allocated on a primary basis to the AM(R)S and is used by air-ground, air-air and ground-air systems operated in accordance with ICAO SARPs, providing critical voice and data communications for ATM on a global basis;</w:t>
      </w:r>
    </w:p>
    <w:p w14:paraId="4C5E875F" w14:textId="77777777" w:rsidR="003455AA" w:rsidRPr="009D2810" w:rsidRDefault="003455AA" w:rsidP="003455AA">
      <w:pPr>
        <w:widowControl w:val="0"/>
        <w:tabs>
          <w:tab w:val="left" w:pos="4536"/>
        </w:tabs>
        <w:rPr>
          <w:rFonts w:eastAsiaTheme="minorEastAsia"/>
          <w:iCs/>
        </w:rPr>
      </w:pPr>
      <w:r w:rsidRPr="009D2810">
        <w:rPr>
          <w:rFonts w:eastAsiaTheme="minorEastAsia"/>
          <w:i/>
        </w:rPr>
        <w:t>b)</w:t>
      </w:r>
      <w:r w:rsidRPr="009D2810">
        <w:rPr>
          <w:rFonts w:eastAsiaTheme="minorEastAsia"/>
          <w:iCs/>
        </w:rPr>
        <w:tab/>
        <w:t xml:space="preserve">that under No. </w:t>
      </w:r>
      <w:r w:rsidRPr="00881DA2">
        <w:rPr>
          <w:rFonts w:eastAsiaTheme="minorEastAsia"/>
          <w:b/>
          <w:iCs/>
        </w:rPr>
        <w:t>5.200</w:t>
      </w:r>
      <w:r w:rsidRPr="009D2810">
        <w:rPr>
          <w:rFonts w:eastAsiaTheme="minorEastAsia"/>
          <w:iCs/>
        </w:rPr>
        <w:t xml:space="preserve">, the frequency 121.5 MHz is the aeronautical emergency frequency and, where required, the frequency 123.1 MHz is the aeronautical frequency auxiliary to 121.5 MHz; </w:t>
      </w:r>
    </w:p>
    <w:p w14:paraId="617C1BE1" w14:textId="77777777" w:rsidR="003455AA" w:rsidRPr="009D2810" w:rsidRDefault="003455AA" w:rsidP="003455AA">
      <w:pPr>
        <w:widowControl w:val="0"/>
        <w:tabs>
          <w:tab w:val="left" w:pos="4536"/>
        </w:tabs>
        <w:rPr>
          <w:rFonts w:eastAsiaTheme="minorEastAsia"/>
          <w:iCs/>
        </w:rPr>
      </w:pPr>
      <w:r w:rsidRPr="009D2810">
        <w:rPr>
          <w:rFonts w:eastAsiaTheme="minorEastAsia"/>
          <w:i/>
        </w:rPr>
        <w:t>c)</w:t>
      </w:r>
      <w:r w:rsidRPr="009D2810">
        <w:rPr>
          <w:rFonts w:eastAsiaTheme="minorEastAsia"/>
          <w:iCs/>
        </w:rPr>
        <w:tab/>
        <w:t>that under Nos. </w:t>
      </w:r>
      <w:r w:rsidRPr="00881DA2">
        <w:rPr>
          <w:rFonts w:eastAsiaTheme="minorEastAsia"/>
          <w:b/>
          <w:iCs/>
        </w:rPr>
        <w:t>5.201</w:t>
      </w:r>
      <w:r w:rsidRPr="009D2810">
        <w:rPr>
          <w:rFonts w:eastAsiaTheme="minorEastAsia"/>
          <w:iCs/>
        </w:rPr>
        <w:t xml:space="preserve"> and </w:t>
      </w:r>
      <w:r w:rsidRPr="00881DA2">
        <w:rPr>
          <w:rFonts w:eastAsiaTheme="minorEastAsia"/>
          <w:b/>
          <w:iCs/>
        </w:rPr>
        <w:t>5.202</w:t>
      </w:r>
      <w:r w:rsidRPr="009D2810">
        <w:rPr>
          <w:rFonts w:eastAsiaTheme="minorEastAsia"/>
          <w:iCs/>
        </w:rPr>
        <w:t>, the frequency bands 132</w:t>
      </w:r>
      <w:r w:rsidRPr="009D2810">
        <w:rPr>
          <w:rFonts w:eastAsiaTheme="minorEastAsia"/>
          <w:iCs/>
        </w:rPr>
        <w:noBreakHyphen/>
        <w:t>136 MHz and 136-137 MHz are also allocated in several countries to the aeronautical mobile (OR) service on a primary basis;</w:t>
      </w:r>
    </w:p>
    <w:p w14:paraId="714674CE" w14:textId="77777777" w:rsidR="003455AA" w:rsidRPr="009D2810" w:rsidRDefault="003455AA" w:rsidP="003455AA">
      <w:pPr>
        <w:widowControl w:val="0"/>
        <w:tabs>
          <w:tab w:val="left" w:pos="4536"/>
        </w:tabs>
        <w:rPr>
          <w:rFonts w:eastAsiaTheme="minorEastAsia"/>
          <w:iCs/>
        </w:rPr>
      </w:pPr>
      <w:r w:rsidRPr="009D2810">
        <w:rPr>
          <w:rFonts w:eastAsiaTheme="minorEastAsia"/>
          <w:i/>
        </w:rPr>
        <w:t>d)</w:t>
      </w:r>
      <w:r w:rsidRPr="009D2810">
        <w:rPr>
          <w:rFonts w:eastAsiaTheme="minorEastAsia"/>
          <w:iCs/>
        </w:rPr>
        <w:tab/>
        <w:t xml:space="preserve">that coordination under No. </w:t>
      </w:r>
      <w:r w:rsidRPr="009D2810">
        <w:rPr>
          <w:rFonts w:eastAsiaTheme="minorEastAsia"/>
          <w:b/>
          <w:iCs/>
        </w:rPr>
        <w:t>9.11A</w:t>
      </w:r>
      <w:r w:rsidRPr="009D2810">
        <w:rPr>
          <w:rFonts w:eastAsiaTheme="minorEastAsia"/>
          <w:iCs/>
        </w:rPr>
        <w:t xml:space="preserve"> applies for assignments of administrations wishing to operate AMS(R)S space stations or AMS(R)S aircraft earth stations in the frequency band 117.975-</w:t>
      </w:r>
      <w:r w:rsidRPr="009D2810">
        <w:rPr>
          <w:rFonts w:eastAsiaTheme="minorEastAsia"/>
          <w:iCs/>
          <w:szCs w:val="24"/>
        </w:rPr>
        <w:t>13</w:t>
      </w:r>
      <w:r>
        <w:rPr>
          <w:rFonts w:eastAsiaTheme="minorEastAsia"/>
          <w:iCs/>
          <w:szCs w:val="24"/>
        </w:rPr>
        <w:t>7</w:t>
      </w:r>
      <w:r w:rsidRPr="009D2810">
        <w:rPr>
          <w:rFonts w:eastAsiaTheme="minorEastAsia"/>
          <w:iCs/>
          <w:szCs w:val="24"/>
        </w:rPr>
        <w:t xml:space="preserve"> </w:t>
      </w:r>
      <w:r w:rsidRPr="009D2810">
        <w:rPr>
          <w:rFonts w:eastAsiaTheme="minorEastAsia"/>
          <w:iCs/>
        </w:rPr>
        <w:t>MHz;</w:t>
      </w:r>
    </w:p>
    <w:p w14:paraId="36FBFC85" w14:textId="77777777" w:rsidR="003455AA" w:rsidRPr="009D2810" w:rsidRDefault="003455AA" w:rsidP="003455AA">
      <w:pPr>
        <w:widowControl w:val="0"/>
        <w:tabs>
          <w:tab w:val="left" w:pos="4536"/>
        </w:tabs>
        <w:rPr>
          <w:rFonts w:eastAsiaTheme="minorEastAsia"/>
          <w:iCs/>
        </w:rPr>
      </w:pPr>
      <w:r w:rsidRPr="009D2810">
        <w:rPr>
          <w:rFonts w:eastAsiaTheme="minorEastAsia"/>
          <w:i/>
        </w:rPr>
        <w:t>e)</w:t>
      </w:r>
      <w:r w:rsidRPr="009D2810">
        <w:rPr>
          <w:rFonts w:eastAsiaTheme="minorEastAsia"/>
          <w:iCs/>
        </w:rPr>
        <w:tab/>
        <w:t xml:space="preserve">that </w:t>
      </w:r>
      <w:r w:rsidRPr="009D2810">
        <w:rPr>
          <w:rFonts w:eastAsia="SimSun"/>
          <w:iCs/>
        </w:rPr>
        <w:t xml:space="preserve">AMS(R)S space stations are subject to </w:t>
      </w:r>
      <w:r w:rsidRPr="009D2810">
        <w:rPr>
          <w:rFonts w:eastAsiaTheme="minorEastAsia"/>
          <w:iCs/>
        </w:rPr>
        <w:t xml:space="preserve">coordination under No. </w:t>
      </w:r>
      <w:r w:rsidRPr="009D2810">
        <w:rPr>
          <w:rFonts w:eastAsiaTheme="minorEastAsia"/>
          <w:b/>
          <w:iCs/>
        </w:rPr>
        <w:t>9.14</w:t>
      </w:r>
      <w:r w:rsidRPr="009D2810">
        <w:rPr>
          <w:rFonts w:eastAsiaTheme="minorEastAsia"/>
          <w:iCs/>
        </w:rPr>
        <w:t xml:space="preserve"> with respect to AM(R)S stations in overlapping </w:t>
      </w:r>
      <w:r w:rsidRPr="009D2810">
        <w:rPr>
          <w:rFonts w:eastAsia="SimSun"/>
          <w:iCs/>
        </w:rPr>
        <w:t>frequencies when in line of sight</w:t>
      </w:r>
      <w:r w:rsidRPr="009D2810">
        <w:rPr>
          <w:rFonts w:eastAsiaTheme="minorEastAsia"/>
          <w:iCs/>
        </w:rPr>
        <w:t>;</w:t>
      </w:r>
    </w:p>
    <w:p w14:paraId="7C13538D" w14:textId="77777777" w:rsidR="003455AA" w:rsidRPr="009D2810" w:rsidRDefault="003455AA" w:rsidP="003455AA">
      <w:pPr>
        <w:widowControl w:val="0"/>
        <w:tabs>
          <w:tab w:val="left" w:pos="4536"/>
        </w:tabs>
        <w:rPr>
          <w:rFonts w:eastAsiaTheme="minorEastAsia"/>
          <w:iCs/>
        </w:rPr>
      </w:pPr>
      <w:r w:rsidRPr="009D2810">
        <w:rPr>
          <w:rFonts w:eastAsia="SimSun"/>
          <w:i/>
        </w:rPr>
        <w:t>f)</w:t>
      </w:r>
      <w:r w:rsidRPr="009D2810">
        <w:rPr>
          <w:rFonts w:eastAsia="SimSun"/>
          <w:iCs/>
        </w:rPr>
        <w:tab/>
        <w:t>that AMS(R)S space stations are subject to coordination under No. </w:t>
      </w:r>
      <w:r w:rsidRPr="009D2810">
        <w:rPr>
          <w:rFonts w:eastAsia="SimSun"/>
          <w:b/>
          <w:bCs/>
        </w:rPr>
        <w:t>9.14</w:t>
      </w:r>
      <w:r w:rsidRPr="009D2810">
        <w:rPr>
          <w:rFonts w:eastAsia="SimSun"/>
          <w:iCs/>
        </w:rPr>
        <w:t xml:space="preserve"> with respect to AM(OR)S stations in overlapping frequencies when the pfd threshold in Annex 1 to Appendix </w:t>
      </w:r>
      <w:r w:rsidRPr="009D2810">
        <w:rPr>
          <w:rFonts w:eastAsia="SimSun"/>
          <w:b/>
          <w:bCs/>
        </w:rPr>
        <w:t>5</w:t>
      </w:r>
      <w:r w:rsidRPr="009D2810">
        <w:rPr>
          <w:rFonts w:eastAsia="SimSun"/>
          <w:iCs/>
        </w:rPr>
        <w:t xml:space="preserve"> is exceeded;</w:t>
      </w:r>
    </w:p>
    <w:p w14:paraId="0C79553E" w14:textId="2792038A" w:rsidR="003455AA" w:rsidRPr="009D2810" w:rsidRDefault="003455AA" w:rsidP="003455AA">
      <w:pPr>
        <w:widowControl w:val="0"/>
        <w:tabs>
          <w:tab w:val="left" w:pos="4536"/>
        </w:tabs>
        <w:rPr>
          <w:rFonts w:eastAsiaTheme="minorEastAsia"/>
          <w:iCs/>
        </w:rPr>
      </w:pPr>
      <w:r w:rsidRPr="009D2810">
        <w:rPr>
          <w:rFonts w:eastAsiaTheme="minorEastAsia"/>
          <w:i/>
        </w:rPr>
        <w:t>g)</w:t>
      </w:r>
      <w:r w:rsidRPr="009D2810">
        <w:rPr>
          <w:rFonts w:eastAsiaTheme="minorEastAsia"/>
          <w:iCs/>
        </w:rPr>
        <w:tab/>
        <w:t xml:space="preserve">that </w:t>
      </w:r>
      <w:r w:rsidRPr="009D2810">
        <w:rPr>
          <w:rFonts w:eastAsia="SimSun"/>
          <w:iCs/>
        </w:rPr>
        <w:t>AMS(R)S aircraft earth stations are subject to coordination under No. </w:t>
      </w:r>
      <w:r w:rsidRPr="009D2810">
        <w:rPr>
          <w:rFonts w:eastAsia="SimSun"/>
          <w:b/>
          <w:bCs/>
        </w:rPr>
        <w:t>9.15</w:t>
      </w:r>
      <w:r w:rsidRPr="009D2810">
        <w:rPr>
          <w:rFonts w:eastAsia="SimSun"/>
          <w:iCs/>
        </w:rPr>
        <w:t xml:space="preserve"> </w:t>
      </w:r>
      <w:r w:rsidRPr="009D2810">
        <w:rPr>
          <w:rFonts w:eastAsiaTheme="minorEastAsia"/>
          <w:iCs/>
        </w:rPr>
        <w:t xml:space="preserve">with respect to ground based or aircraft AM(R)S/AM(OR)S stations located in the respective coordination areas, using the predetermined coordination distances indicated in Table 10 of Appendix </w:t>
      </w:r>
      <w:r w:rsidRPr="003455AA">
        <w:rPr>
          <w:rFonts w:eastAsiaTheme="minorEastAsia"/>
          <w:b/>
          <w:iCs/>
        </w:rPr>
        <w:t>7</w:t>
      </w:r>
      <w:r w:rsidRPr="009D2810">
        <w:rPr>
          <w:rFonts w:eastAsiaTheme="minorEastAsia"/>
          <w:iCs/>
        </w:rPr>
        <w:t>, for which overlapping assignments are recorded in the MIFR,</w:t>
      </w:r>
    </w:p>
    <w:p w14:paraId="25C7D94E" w14:textId="0FFCB153" w:rsidR="003455AA" w:rsidRDefault="003455AA" w:rsidP="003455AA">
      <w:pPr>
        <w:widowControl w:val="0"/>
        <w:tabs>
          <w:tab w:val="left" w:pos="4536"/>
        </w:tabs>
        <w:rPr>
          <w:rFonts w:eastAsiaTheme="minorEastAsia"/>
          <w:iCs/>
        </w:rPr>
      </w:pPr>
      <w:r w:rsidRPr="009D2810">
        <w:rPr>
          <w:rFonts w:eastAsiaTheme="minorEastAsia"/>
          <w:i/>
        </w:rPr>
        <w:t>h)</w:t>
      </w:r>
      <w:r w:rsidRPr="009D2810">
        <w:rPr>
          <w:rFonts w:eastAsiaTheme="minorEastAsia"/>
          <w:iCs/>
        </w:rPr>
        <w:tab/>
        <w:t>that Annex 10 to the Convention on International Civil Aviation contains SARPs for safety aeronautical radionavigation and radiocommunication systems used by international civil aviation</w:t>
      </w:r>
      <w:r>
        <w:rPr>
          <w:rFonts w:eastAsiaTheme="minorEastAsia"/>
          <w:iCs/>
        </w:rPr>
        <w:t>,</w:t>
      </w:r>
    </w:p>
    <w:p w14:paraId="35DA2DAC" w14:textId="77777777" w:rsidR="003455AA" w:rsidRPr="009D2810" w:rsidRDefault="003455AA" w:rsidP="003455AA">
      <w:pPr>
        <w:pStyle w:val="Call"/>
        <w:keepNext w:val="0"/>
        <w:keepLines w:val="0"/>
        <w:widowControl w:val="0"/>
        <w:tabs>
          <w:tab w:val="left" w:pos="4536"/>
        </w:tabs>
        <w:rPr>
          <w:rFonts w:eastAsiaTheme="minorEastAsia"/>
        </w:rPr>
      </w:pPr>
      <w:r w:rsidRPr="009D2810">
        <w:rPr>
          <w:rFonts w:eastAsiaTheme="minorEastAsia"/>
        </w:rPr>
        <w:t>resolves</w:t>
      </w:r>
    </w:p>
    <w:p w14:paraId="0FB4D9AB" w14:textId="77777777" w:rsidR="003455AA" w:rsidRDefault="003455AA" w:rsidP="003455AA">
      <w:pPr>
        <w:widowControl w:val="0"/>
        <w:tabs>
          <w:tab w:val="left" w:pos="4536"/>
        </w:tabs>
        <w:rPr>
          <w:rFonts w:eastAsiaTheme="minorEastAsia"/>
          <w:iCs/>
        </w:rPr>
      </w:pPr>
      <w:r>
        <w:rPr>
          <w:rFonts w:eastAsiaTheme="minorEastAsia"/>
          <w:iCs/>
        </w:rPr>
        <w:t>1</w:t>
      </w:r>
      <w:r w:rsidRPr="009D2810">
        <w:rPr>
          <w:rFonts w:eastAsiaTheme="minorEastAsia"/>
          <w:iCs/>
        </w:rPr>
        <w:tab/>
        <w:t xml:space="preserve">that until </w:t>
      </w:r>
      <w:r w:rsidRPr="009812F6">
        <w:rPr>
          <w:rFonts w:eastAsiaTheme="minorEastAsia"/>
          <w:iCs/>
        </w:rPr>
        <w:t>SARPs</w:t>
      </w:r>
      <w:r w:rsidRPr="00C461DD">
        <w:rPr>
          <w:rFonts w:eastAsiaTheme="minorEastAsia"/>
          <w:iCs/>
        </w:rPr>
        <w:t xml:space="preserve"> are developed within ICAO</w:t>
      </w:r>
      <w:r w:rsidRPr="009D2810">
        <w:rPr>
          <w:rFonts w:eastAsiaTheme="minorEastAsia"/>
          <w:iCs/>
        </w:rPr>
        <w:t>, administrations shall operate AMS(R)S stations only for experimentation purposes in cooperation with ICAO;</w:t>
      </w:r>
    </w:p>
    <w:p w14:paraId="280F254D" w14:textId="6D47E11E" w:rsidR="003455AA" w:rsidRDefault="003455AA" w:rsidP="003455AA">
      <w:pPr>
        <w:widowControl w:val="0"/>
        <w:tabs>
          <w:tab w:val="left" w:pos="4536"/>
        </w:tabs>
        <w:rPr>
          <w:rFonts w:eastAsiaTheme="minorEastAsia"/>
          <w:iCs/>
        </w:rPr>
      </w:pPr>
      <w:r>
        <w:rPr>
          <w:rFonts w:eastAsiaTheme="minorEastAsia"/>
          <w:iCs/>
        </w:rPr>
        <w:t>2</w:t>
      </w:r>
      <w:r w:rsidRPr="009D2810">
        <w:rPr>
          <w:rFonts w:eastAsiaTheme="minorEastAsia"/>
          <w:iCs/>
        </w:rPr>
        <w:tab/>
      </w:r>
      <w:r>
        <w:rPr>
          <w:rFonts w:eastAsiaTheme="minorEastAsia"/>
          <w:iCs/>
        </w:rPr>
        <w:t xml:space="preserve">that the frequencies 121.5 MHz and 123.1 MHz can only be used for emergency and distress purposes as described in Articles </w:t>
      </w:r>
      <w:r w:rsidRPr="003455AA">
        <w:rPr>
          <w:rFonts w:eastAsiaTheme="minorEastAsia"/>
          <w:b/>
          <w:bCs/>
          <w:iCs/>
        </w:rPr>
        <w:t>31</w:t>
      </w:r>
      <w:r>
        <w:rPr>
          <w:rFonts w:eastAsiaTheme="minorEastAsia"/>
          <w:iCs/>
        </w:rPr>
        <w:t xml:space="preserve"> and </w:t>
      </w:r>
      <w:r w:rsidRPr="003455AA">
        <w:rPr>
          <w:rFonts w:eastAsiaTheme="minorEastAsia"/>
          <w:b/>
          <w:bCs/>
          <w:iCs/>
        </w:rPr>
        <w:t>44</w:t>
      </w:r>
      <w:r>
        <w:rPr>
          <w:rFonts w:eastAsiaTheme="minorEastAsia"/>
          <w:iCs/>
        </w:rPr>
        <w:t>;</w:t>
      </w:r>
    </w:p>
    <w:p w14:paraId="6816CCF1" w14:textId="750D8A54" w:rsidR="003455AA" w:rsidRDefault="003455AA" w:rsidP="003455AA">
      <w:pPr>
        <w:widowControl w:val="0"/>
        <w:tabs>
          <w:tab w:val="left" w:pos="4536"/>
        </w:tabs>
        <w:rPr>
          <w:rFonts w:eastAsiaTheme="minorEastAsia"/>
          <w:iCs/>
        </w:rPr>
      </w:pPr>
      <w:r>
        <w:rPr>
          <w:rFonts w:eastAsiaTheme="minorEastAsia"/>
          <w:iCs/>
        </w:rPr>
        <w:t>3</w:t>
      </w:r>
      <w:r>
        <w:rPr>
          <w:rFonts w:eastAsiaTheme="minorEastAsia"/>
          <w:iCs/>
        </w:rPr>
        <w:tab/>
        <w:t>that i</w:t>
      </w:r>
      <w:r w:rsidRPr="00484F81">
        <w:rPr>
          <w:rFonts w:eastAsiaTheme="minorEastAsia"/>
          <w:iCs/>
        </w:rPr>
        <w:t>n order to protect the auxiliary frequency 123.1 MHz, the nearest assignable frequencies on either side of 123.1 MHz shall be 123.05 MHz and 123.15 MHz</w:t>
      </w:r>
      <w:r>
        <w:rPr>
          <w:rFonts w:eastAsiaTheme="minorEastAsia"/>
          <w:iCs/>
        </w:rPr>
        <w:t>;</w:t>
      </w:r>
    </w:p>
    <w:p w14:paraId="4DC12ED0" w14:textId="77777777" w:rsidR="003455AA" w:rsidRDefault="003455AA" w:rsidP="003455AA">
      <w:pPr>
        <w:widowControl w:val="0"/>
        <w:tabs>
          <w:tab w:val="left" w:pos="4536"/>
        </w:tabs>
        <w:rPr>
          <w:rFonts w:eastAsiaTheme="minorEastAsia"/>
          <w:iCs/>
        </w:rPr>
      </w:pPr>
      <w:r>
        <w:rPr>
          <w:rFonts w:eastAsiaTheme="minorEastAsia"/>
          <w:iCs/>
        </w:rPr>
        <w:t>4</w:t>
      </w:r>
      <w:r>
        <w:rPr>
          <w:rFonts w:eastAsiaTheme="minorEastAsia"/>
          <w:iCs/>
        </w:rPr>
        <w:tab/>
        <w:t>that i</w:t>
      </w:r>
      <w:r w:rsidRPr="00484F81">
        <w:rPr>
          <w:rFonts w:eastAsiaTheme="minorEastAsia"/>
          <w:iCs/>
        </w:rPr>
        <w:t xml:space="preserve">n order to protect the </w:t>
      </w:r>
      <w:r>
        <w:rPr>
          <w:rFonts w:eastAsiaTheme="minorEastAsia"/>
          <w:iCs/>
        </w:rPr>
        <w:t>emergency</w:t>
      </w:r>
      <w:r w:rsidRPr="00484F81">
        <w:rPr>
          <w:rFonts w:eastAsiaTheme="minorEastAsia"/>
          <w:iCs/>
        </w:rPr>
        <w:t xml:space="preserve"> frequency 12</w:t>
      </w:r>
      <w:r>
        <w:rPr>
          <w:rFonts w:eastAsiaTheme="minorEastAsia"/>
          <w:iCs/>
        </w:rPr>
        <w:t>1</w:t>
      </w:r>
      <w:r w:rsidRPr="00484F81">
        <w:rPr>
          <w:rFonts w:eastAsiaTheme="minorEastAsia"/>
          <w:iCs/>
        </w:rPr>
        <w:t>.</w:t>
      </w:r>
      <w:r>
        <w:rPr>
          <w:rFonts w:eastAsiaTheme="minorEastAsia"/>
          <w:iCs/>
        </w:rPr>
        <w:t>5</w:t>
      </w:r>
      <w:r w:rsidRPr="00484F81">
        <w:rPr>
          <w:rFonts w:eastAsiaTheme="minorEastAsia"/>
          <w:iCs/>
        </w:rPr>
        <w:t xml:space="preserve"> MHz, the nearest assignable frequencies on either side of 12</w:t>
      </w:r>
      <w:r>
        <w:rPr>
          <w:rFonts w:eastAsiaTheme="minorEastAsia"/>
          <w:iCs/>
        </w:rPr>
        <w:t>1.5</w:t>
      </w:r>
      <w:r w:rsidRPr="00484F81">
        <w:rPr>
          <w:rFonts w:eastAsiaTheme="minorEastAsia"/>
          <w:iCs/>
        </w:rPr>
        <w:t xml:space="preserve"> MHz shall be 12</w:t>
      </w:r>
      <w:r>
        <w:rPr>
          <w:rFonts w:eastAsiaTheme="minorEastAsia"/>
          <w:iCs/>
        </w:rPr>
        <w:t>1</w:t>
      </w:r>
      <w:r w:rsidRPr="00484F81">
        <w:rPr>
          <w:rFonts w:eastAsiaTheme="minorEastAsia"/>
          <w:iCs/>
        </w:rPr>
        <w:t>.</w:t>
      </w:r>
      <w:r>
        <w:rPr>
          <w:rFonts w:eastAsiaTheme="minorEastAsia"/>
          <w:iCs/>
        </w:rPr>
        <w:t>4</w:t>
      </w:r>
      <w:r w:rsidRPr="00484F81">
        <w:rPr>
          <w:rFonts w:eastAsiaTheme="minorEastAsia"/>
          <w:iCs/>
        </w:rPr>
        <w:t>5 MHz and 12</w:t>
      </w:r>
      <w:r>
        <w:rPr>
          <w:rFonts w:eastAsiaTheme="minorEastAsia"/>
          <w:iCs/>
        </w:rPr>
        <w:t>1</w:t>
      </w:r>
      <w:r w:rsidRPr="00484F81">
        <w:rPr>
          <w:rFonts w:eastAsiaTheme="minorEastAsia"/>
          <w:iCs/>
        </w:rPr>
        <w:t>.</w:t>
      </w:r>
      <w:r>
        <w:rPr>
          <w:rFonts w:eastAsiaTheme="minorEastAsia"/>
          <w:iCs/>
        </w:rPr>
        <w:t>5</w:t>
      </w:r>
      <w:r w:rsidRPr="00484F81">
        <w:rPr>
          <w:rFonts w:eastAsiaTheme="minorEastAsia"/>
          <w:iCs/>
        </w:rPr>
        <w:t>5 MHz</w:t>
      </w:r>
      <w:r>
        <w:rPr>
          <w:rFonts w:eastAsiaTheme="minorEastAsia"/>
          <w:iCs/>
        </w:rPr>
        <w:t>;</w:t>
      </w:r>
    </w:p>
    <w:p w14:paraId="072DC5AC" w14:textId="4F27C17E" w:rsidR="003455AA" w:rsidRPr="009812F6" w:rsidRDefault="003455AA" w:rsidP="003455AA">
      <w:pPr>
        <w:tabs>
          <w:tab w:val="left" w:pos="2608"/>
          <w:tab w:val="left" w:pos="3345"/>
        </w:tabs>
        <w:spacing w:before="80"/>
        <w:rPr>
          <w:rFonts w:eastAsia="Calibri"/>
          <w:b/>
          <w:bCs/>
          <w:szCs w:val="24"/>
        </w:rPr>
      </w:pPr>
      <w:r w:rsidRPr="008D487C">
        <w:rPr>
          <w:szCs w:val="24"/>
        </w:rPr>
        <w:t>5</w:t>
      </w:r>
      <w:r>
        <w:rPr>
          <w:rFonts w:eastAsiaTheme="minorEastAsia"/>
          <w:iCs/>
        </w:rPr>
        <w:tab/>
      </w:r>
      <w:r w:rsidRPr="008D487C">
        <w:rPr>
          <w:szCs w:val="24"/>
        </w:rPr>
        <w:t xml:space="preserve"> that the identification of channels, following ICAO procedures, for possible use by AMS(R)S shall</w:t>
      </w:r>
      <w:r>
        <w:rPr>
          <w:strike/>
          <w:szCs w:val="24"/>
        </w:rPr>
        <w:t xml:space="preserve"> </w:t>
      </w:r>
      <w:r w:rsidRPr="008D487C">
        <w:rPr>
          <w:szCs w:val="24"/>
        </w:rPr>
        <w:t xml:space="preserve">take into account the current deployment of stations operating in the AM(R)S and not adversely affect their potential modifications while taking also into account </w:t>
      </w:r>
      <w:r w:rsidRPr="008D487C">
        <w:rPr>
          <w:i/>
          <w:iCs/>
          <w:szCs w:val="24"/>
        </w:rPr>
        <w:t>noting</w:t>
      </w:r>
      <w:r w:rsidRPr="008D487C">
        <w:rPr>
          <w:szCs w:val="24"/>
        </w:rPr>
        <w:t> </w:t>
      </w:r>
      <w:r w:rsidRPr="008D487C">
        <w:rPr>
          <w:i/>
          <w:iCs/>
          <w:szCs w:val="24"/>
        </w:rPr>
        <w:t>c)</w:t>
      </w:r>
      <w:r w:rsidRPr="008D487C">
        <w:rPr>
          <w:szCs w:val="24"/>
        </w:rPr>
        <w:t xml:space="preserve"> when seeking agreement for the coordination procedures under No. </w:t>
      </w:r>
      <w:r w:rsidRPr="008D487C">
        <w:rPr>
          <w:b/>
          <w:bCs/>
          <w:szCs w:val="24"/>
        </w:rPr>
        <w:t>9.11A</w:t>
      </w:r>
      <w:r w:rsidRPr="009812F6">
        <w:rPr>
          <w:szCs w:val="24"/>
        </w:rPr>
        <w:t>;</w:t>
      </w:r>
    </w:p>
    <w:p w14:paraId="0204FE60" w14:textId="22D9EBC1" w:rsidR="003455AA" w:rsidRPr="009D2810" w:rsidRDefault="003455AA" w:rsidP="003455AA">
      <w:pPr>
        <w:tabs>
          <w:tab w:val="left" w:pos="2608"/>
          <w:tab w:val="left" w:pos="3345"/>
        </w:tabs>
        <w:spacing w:before="80"/>
      </w:pPr>
      <w:r>
        <w:t>6</w:t>
      </w:r>
      <w:r>
        <w:tab/>
        <w:t xml:space="preserve">that when operating </w:t>
      </w:r>
      <w:r>
        <w:rPr>
          <w:rFonts w:eastAsiaTheme="minorEastAsia"/>
          <w:iCs/>
        </w:rPr>
        <w:t>in the frequency band 136.8-137 MHz, AMS(R)S space receivers shall be able to operate in the presence of out-of-band aggregated power level as described in the Annex to this Resolution, as a result of satellite systems operating in the frequency band 137-138 MHz,</w:t>
      </w:r>
    </w:p>
    <w:p w14:paraId="149F66C5" w14:textId="77777777" w:rsidR="003455AA" w:rsidRPr="009D2810" w:rsidRDefault="003455AA" w:rsidP="003455AA">
      <w:pPr>
        <w:pStyle w:val="Call"/>
        <w:keepNext w:val="0"/>
        <w:keepLines w:val="0"/>
        <w:widowControl w:val="0"/>
        <w:tabs>
          <w:tab w:val="left" w:pos="4536"/>
        </w:tabs>
        <w:rPr>
          <w:rFonts w:eastAsiaTheme="minorEastAsia"/>
        </w:rPr>
      </w:pPr>
      <w:r w:rsidRPr="009D2810">
        <w:rPr>
          <w:rFonts w:eastAsiaTheme="minorEastAsia"/>
        </w:rPr>
        <w:t>instructs the Secretary-General</w:t>
      </w:r>
    </w:p>
    <w:p w14:paraId="42364865" w14:textId="77777777" w:rsidR="003455AA" w:rsidRPr="000848BA" w:rsidRDefault="003455AA" w:rsidP="003455AA">
      <w:pPr>
        <w:pStyle w:val="Normalaftertitle"/>
        <w:widowControl w:val="0"/>
        <w:tabs>
          <w:tab w:val="left" w:pos="4536"/>
        </w:tabs>
        <w:spacing w:before="120"/>
        <w:rPr>
          <w:rStyle w:val="ECCParagraph"/>
          <w:rFonts w:eastAsiaTheme="minorEastAsia"/>
        </w:rPr>
      </w:pPr>
      <w:r w:rsidRPr="009D2810">
        <w:rPr>
          <w:rFonts w:eastAsiaTheme="minorEastAsia"/>
        </w:rPr>
        <w:lastRenderedPageBreak/>
        <w:t>to bring this Resolution to the attention of ICAO and IMO.</w:t>
      </w:r>
    </w:p>
    <w:p w14:paraId="3DE27EA9" w14:textId="4ADAC37B" w:rsidR="003455AA" w:rsidRPr="003455AA" w:rsidRDefault="003455AA" w:rsidP="00B9042A">
      <w:pPr>
        <w:pStyle w:val="AnnexNo"/>
        <w:rPr>
          <w:rFonts w:eastAsiaTheme="minorEastAsia"/>
        </w:rPr>
      </w:pPr>
      <w:r w:rsidRPr="00DD17A8">
        <w:rPr>
          <w:rFonts w:eastAsiaTheme="minorEastAsia"/>
        </w:rPr>
        <w:t>ANNEX</w:t>
      </w:r>
      <w:r w:rsidR="00781DE7" w:rsidRPr="00DD17A8">
        <w:rPr>
          <w:rFonts w:eastAsiaTheme="minorEastAsia"/>
        </w:rPr>
        <w:t xml:space="preserve"> to </w:t>
      </w:r>
      <w:r w:rsidR="00781DE7" w:rsidRPr="00DD17A8">
        <w:t>Draft New Resolution [</w:t>
      </w:r>
      <w:r w:rsidR="00781DE7" w:rsidRPr="00DD17A8">
        <w:rPr>
          <w:rStyle w:val="href"/>
        </w:rPr>
        <w:t>EUR-A17-SAT-VHF</w:t>
      </w:r>
      <w:r w:rsidR="00781DE7" w:rsidRPr="00DD17A8">
        <w:t>] (WRC-23)</w:t>
      </w:r>
    </w:p>
    <w:p w14:paraId="3521F0B0" w14:textId="77777777" w:rsidR="003455AA" w:rsidRPr="00555488" w:rsidRDefault="003455AA" w:rsidP="003455AA">
      <w:pPr>
        <w:widowControl w:val="0"/>
        <w:tabs>
          <w:tab w:val="left" w:pos="4536"/>
        </w:tabs>
        <w:rPr>
          <w:rFonts w:eastAsiaTheme="minorEastAsia"/>
          <w:iCs/>
        </w:rPr>
      </w:pPr>
      <w:r>
        <w:rPr>
          <w:rFonts w:eastAsiaTheme="minorEastAsia"/>
          <w:iCs/>
        </w:rPr>
        <w:t>The following table provides the power levels for several percentages of time for the channel at 136.975 MHz:</w:t>
      </w:r>
    </w:p>
    <w:p w14:paraId="721B5ADD" w14:textId="77777777" w:rsidR="003455AA" w:rsidRDefault="003455AA" w:rsidP="003455AA">
      <w:pPr>
        <w:widowControl w:val="0"/>
        <w:tabs>
          <w:tab w:val="left" w:pos="4536"/>
        </w:tabs>
        <w:rPr>
          <w:rFonts w:eastAsiaTheme="minorEastAsia"/>
          <w:iCs/>
        </w:rPr>
      </w:pPr>
    </w:p>
    <w:tbl>
      <w:tblPr>
        <w:tblStyle w:val="Grilledutableau"/>
        <w:tblW w:w="4530" w:type="dxa"/>
        <w:jc w:val="center"/>
        <w:tblLook w:val="04A0" w:firstRow="1" w:lastRow="0" w:firstColumn="1" w:lastColumn="0" w:noHBand="0" w:noVBand="1"/>
      </w:tblPr>
      <w:tblGrid>
        <w:gridCol w:w="2265"/>
        <w:gridCol w:w="2265"/>
      </w:tblGrid>
      <w:tr w:rsidR="003455AA" w:rsidRPr="00F36F86" w14:paraId="6E0F4C01" w14:textId="77777777">
        <w:trPr>
          <w:jc w:val="center"/>
        </w:trPr>
        <w:tc>
          <w:tcPr>
            <w:tcW w:w="2265" w:type="dxa"/>
          </w:tcPr>
          <w:p w14:paraId="1E79C2B4" w14:textId="77777777" w:rsidR="003455AA" w:rsidRPr="004E2DF5" w:rsidRDefault="003455AA">
            <w:pPr>
              <w:widowControl w:val="0"/>
              <w:tabs>
                <w:tab w:val="left" w:pos="4536"/>
              </w:tabs>
              <w:jc w:val="center"/>
              <w:rPr>
                <w:rFonts w:eastAsiaTheme="minorEastAsia"/>
                <w:iCs/>
              </w:rPr>
            </w:pPr>
            <w:r w:rsidRPr="004E2DF5">
              <w:rPr>
                <w:rFonts w:eastAsiaTheme="minorEastAsia"/>
                <w:iCs/>
              </w:rPr>
              <w:t>% of the time</w:t>
            </w:r>
          </w:p>
        </w:tc>
        <w:tc>
          <w:tcPr>
            <w:tcW w:w="2265" w:type="dxa"/>
          </w:tcPr>
          <w:p w14:paraId="402F34F4" w14:textId="77777777" w:rsidR="003455AA" w:rsidRPr="00F36F86" w:rsidRDefault="003455AA">
            <w:pPr>
              <w:spacing w:after="160" w:line="259" w:lineRule="auto"/>
              <w:jc w:val="center"/>
              <w:rPr>
                <w:rFonts w:eastAsiaTheme="minorEastAsia"/>
                <w:iCs/>
              </w:rPr>
            </w:pPr>
            <w:r>
              <w:rPr>
                <w:rFonts w:eastAsiaTheme="minorEastAsia"/>
                <w:iCs/>
              </w:rPr>
              <w:t>Out-of-band aggregated p</w:t>
            </w:r>
            <w:r w:rsidRPr="00F36F86">
              <w:rPr>
                <w:rFonts w:eastAsiaTheme="minorEastAsia"/>
                <w:iCs/>
              </w:rPr>
              <w:t>ower level (dBW/25 kHz)</w:t>
            </w:r>
            <w:r>
              <w:rPr>
                <w:rFonts w:eastAsiaTheme="minorEastAsia"/>
                <w:iCs/>
              </w:rPr>
              <w:t xml:space="preserve"> in the channel centred at 136.975 MHz</w:t>
            </w:r>
          </w:p>
        </w:tc>
      </w:tr>
      <w:tr w:rsidR="00270B68" w:rsidRPr="00F36F86" w14:paraId="7857652E" w14:textId="77777777">
        <w:trPr>
          <w:jc w:val="center"/>
        </w:trPr>
        <w:tc>
          <w:tcPr>
            <w:tcW w:w="2265" w:type="dxa"/>
          </w:tcPr>
          <w:p w14:paraId="5BE3BA9F"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50</w:t>
            </w:r>
          </w:p>
        </w:tc>
        <w:tc>
          <w:tcPr>
            <w:tcW w:w="2265" w:type="dxa"/>
          </w:tcPr>
          <w:p w14:paraId="4A7B5421" w14:textId="4E8F0A69" w:rsidR="00270B68" w:rsidRDefault="00270B68" w:rsidP="00270B68">
            <w:pPr>
              <w:spacing w:after="160" w:line="259" w:lineRule="auto"/>
              <w:jc w:val="center"/>
              <w:rPr>
                <w:rFonts w:eastAsiaTheme="minorEastAsia"/>
                <w:iCs/>
              </w:rPr>
            </w:pPr>
            <w:r>
              <w:rPr>
                <w:rFonts w:eastAsiaTheme="minorEastAsia"/>
                <w:iCs/>
              </w:rPr>
              <w:t>-180</w:t>
            </w:r>
          </w:p>
        </w:tc>
      </w:tr>
      <w:tr w:rsidR="00270B68" w:rsidRPr="00F36F86" w14:paraId="4DF39466" w14:textId="77777777">
        <w:trPr>
          <w:jc w:val="center"/>
        </w:trPr>
        <w:tc>
          <w:tcPr>
            <w:tcW w:w="2265" w:type="dxa"/>
          </w:tcPr>
          <w:p w14:paraId="4BD184D4"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10</w:t>
            </w:r>
          </w:p>
        </w:tc>
        <w:tc>
          <w:tcPr>
            <w:tcW w:w="2265" w:type="dxa"/>
          </w:tcPr>
          <w:p w14:paraId="3FE1A13E" w14:textId="7132B26A" w:rsidR="00270B68" w:rsidRPr="008855E0" w:rsidRDefault="00270B68" w:rsidP="00270B68">
            <w:pPr>
              <w:spacing w:after="160" w:line="259" w:lineRule="auto"/>
              <w:jc w:val="center"/>
              <w:rPr>
                <w:rFonts w:eastAsiaTheme="minorEastAsia"/>
                <w:iCs/>
              </w:rPr>
            </w:pPr>
            <w:r>
              <w:rPr>
                <w:rFonts w:eastAsiaTheme="minorEastAsia"/>
                <w:iCs/>
              </w:rPr>
              <w:t>-157</w:t>
            </w:r>
          </w:p>
        </w:tc>
      </w:tr>
      <w:tr w:rsidR="00270B68" w:rsidRPr="00F36F86" w14:paraId="5314D756" w14:textId="77777777">
        <w:trPr>
          <w:jc w:val="center"/>
        </w:trPr>
        <w:tc>
          <w:tcPr>
            <w:tcW w:w="2265" w:type="dxa"/>
          </w:tcPr>
          <w:p w14:paraId="1490F4D5" w14:textId="77777777" w:rsidR="00270B68" w:rsidRPr="004E2DF5" w:rsidRDefault="00270B68" w:rsidP="00270B68">
            <w:pPr>
              <w:widowControl w:val="0"/>
              <w:tabs>
                <w:tab w:val="left" w:pos="4536"/>
              </w:tabs>
              <w:jc w:val="center"/>
              <w:rPr>
                <w:rFonts w:eastAsiaTheme="minorEastAsia"/>
                <w:iCs/>
              </w:rPr>
            </w:pPr>
            <w:r w:rsidRPr="00555488">
              <w:rPr>
                <w:rFonts w:eastAsiaTheme="minorEastAsia"/>
                <w:iCs/>
              </w:rPr>
              <w:t>1</w:t>
            </w:r>
          </w:p>
        </w:tc>
        <w:tc>
          <w:tcPr>
            <w:tcW w:w="2265" w:type="dxa"/>
          </w:tcPr>
          <w:p w14:paraId="180D58D0" w14:textId="5958E013" w:rsidR="00270B68" w:rsidRPr="008855E0" w:rsidRDefault="00270B68" w:rsidP="00270B68">
            <w:pPr>
              <w:spacing w:after="160" w:line="259" w:lineRule="auto"/>
              <w:jc w:val="center"/>
              <w:rPr>
                <w:rFonts w:eastAsiaTheme="minorEastAsia"/>
                <w:iCs/>
              </w:rPr>
            </w:pPr>
            <w:r>
              <w:rPr>
                <w:rFonts w:eastAsiaTheme="minorEastAsia"/>
                <w:iCs/>
              </w:rPr>
              <w:t>-148</w:t>
            </w:r>
          </w:p>
        </w:tc>
      </w:tr>
      <w:tr w:rsidR="00270B68" w:rsidRPr="00F36F86" w14:paraId="00047F9C" w14:textId="77777777">
        <w:trPr>
          <w:jc w:val="center"/>
        </w:trPr>
        <w:tc>
          <w:tcPr>
            <w:tcW w:w="2265" w:type="dxa"/>
          </w:tcPr>
          <w:p w14:paraId="6195EBC9"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0.1</w:t>
            </w:r>
          </w:p>
        </w:tc>
        <w:tc>
          <w:tcPr>
            <w:tcW w:w="2265" w:type="dxa"/>
          </w:tcPr>
          <w:p w14:paraId="4F836D4A" w14:textId="298D67E5" w:rsidR="00270B68" w:rsidRPr="00F36F86" w:rsidRDefault="00270B68" w:rsidP="00270B68">
            <w:pPr>
              <w:spacing w:after="160" w:line="259" w:lineRule="auto"/>
              <w:jc w:val="center"/>
              <w:rPr>
                <w:rFonts w:eastAsiaTheme="minorEastAsia"/>
                <w:iCs/>
              </w:rPr>
            </w:pPr>
            <w:r>
              <w:rPr>
                <w:rFonts w:eastAsiaTheme="minorEastAsia"/>
                <w:iCs/>
              </w:rPr>
              <w:t>-140</w:t>
            </w:r>
          </w:p>
        </w:tc>
      </w:tr>
      <w:tr w:rsidR="00270B68" w:rsidRPr="00F36F86" w14:paraId="541936B3" w14:textId="77777777">
        <w:trPr>
          <w:jc w:val="center"/>
        </w:trPr>
        <w:tc>
          <w:tcPr>
            <w:tcW w:w="2265" w:type="dxa"/>
          </w:tcPr>
          <w:p w14:paraId="47A04156"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0.01</w:t>
            </w:r>
          </w:p>
        </w:tc>
        <w:tc>
          <w:tcPr>
            <w:tcW w:w="2265" w:type="dxa"/>
          </w:tcPr>
          <w:p w14:paraId="69F76CE3" w14:textId="55EC0D62" w:rsidR="00270B68" w:rsidRPr="00F36F86" w:rsidRDefault="00270B68" w:rsidP="00270B68">
            <w:pPr>
              <w:spacing w:after="160" w:line="259" w:lineRule="auto"/>
              <w:jc w:val="center"/>
              <w:rPr>
                <w:rFonts w:eastAsiaTheme="minorEastAsia"/>
                <w:iCs/>
              </w:rPr>
            </w:pPr>
            <w:r w:rsidRPr="00722691">
              <w:rPr>
                <w:rFonts w:eastAsiaTheme="minorEastAsia"/>
                <w:iCs/>
              </w:rPr>
              <w:t>-134</w:t>
            </w:r>
          </w:p>
        </w:tc>
      </w:tr>
      <w:tr w:rsidR="00270B68" w:rsidRPr="00F36F86" w14:paraId="4F7C6BF9" w14:textId="77777777">
        <w:trPr>
          <w:jc w:val="center"/>
        </w:trPr>
        <w:tc>
          <w:tcPr>
            <w:tcW w:w="2265" w:type="dxa"/>
          </w:tcPr>
          <w:p w14:paraId="665462FE"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0.001</w:t>
            </w:r>
          </w:p>
        </w:tc>
        <w:tc>
          <w:tcPr>
            <w:tcW w:w="2265" w:type="dxa"/>
          </w:tcPr>
          <w:p w14:paraId="4E668EAD" w14:textId="7C85B6A3" w:rsidR="00270B68" w:rsidRPr="00F36F86" w:rsidRDefault="00270B68" w:rsidP="00270B68">
            <w:pPr>
              <w:spacing w:after="160" w:line="259" w:lineRule="auto"/>
              <w:jc w:val="center"/>
              <w:rPr>
                <w:rFonts w:eastAsiaTheme="minorEastAsia"/>
                <w:iCs/>
              </w:rPr>
            </w:pPr>
            <w:r w:rsidRPr="00722691">
              <w:rPr>
                <w:rFonts w:eastAsiaTheme="minorEastAsia"/>
                <w:iCs/>
              </w:rPr>
              <w:t>-128</w:t>
            </w:r>
          </w:p>
        </w:tc>
      </w:tr>
      <w:tr w:rsidR="00270B68" w:rsidRPr="00F36F86" w14:paraId="51E4747A" w14:textId="77777777">
        <w:trPr>
          <w:jc w:val="center"/>
        </w:trPr>
        <w:tc>
          <w:tcPr>
            <w:tcW w:w="2265" w:type="dxa"/>
          </w:tcPr>
          <w:p w14:paraId="73470339" w14:textId="77777777" w:rsidR="00270B68" w:rsidRPr="00555488" w:rsidRDefault="00270B68" w:rsidP="00270B68">
            <w:pPr>
              <w:widowControl w:val="0"/>
              <w:tabs>
                <w:tab w:val="left" w:pos="4536"/>
              </w:tabs>
              <w:jc w:val="center"/>
              <w:rPr>
                <w:rFonts w:eastAsiaTheme="minorEastAsia"/>
                <w:iCs/>
                <w:strike/>
              </w:rPr>
            </w:pPr>
            <w:r>
              <w:rPr>
                <w:rFonts w:eastAsiaTheme="minorEastAsia"/>
                <w:iCs/>
              </w:rPr>
              <w:t>0.0001</w:t>
            </w:r>
          </w:p>
        </w:tc>
        <w:tc>
          <w:tcPr>
            <w:tcW w:w="2265" w:type="dxa"/>
          </w:tcPr>
          <w:p w14:paraId="0653A4C3" w14:textId="4C573861" w:rsidR="00270B68" w:rsidRPr="00F36F86" w:rsidRDefault="00270B68" w:rsidP="00270B68">
            <w:pPr>
              <w:spacing w:after="160" w:line="259" w:lineRule="auto"/>
              <w:jc w:val="center"/>
              <w:rPr>
                <w:rFonts w:eastAsiaTheme="minorEastAsia"/>
                <w:iCs/>
              </w:rPr>
            </w:pPr>
            <w:r>
              <w:rPr>
                <w:rFonts w:eastAsiaTheme="minorEastAsia"/>
                <w:iCs/>
              </w:rPr>
              <w:t>-125</w:t>
            </w:r>
          </w:p>
        </w:tc>
      </w:tr>
    </w:tbl>
    <w:p w14:paraId="44554988" w14:textId="77777777" w:rsidR="003455AA" w:rsidRDefault="003455AA" w:rsidP="003455AA">
      <w:r>
        <w:rPr>
          <w:rFonts w:eastAsiaTheme="minorEastAsia"/>
          <w:iCs/>
        </w:rPr>
        <w:t>The</w:t>
      </w:r>
      <w:r w:rsidRPr="00555488">
        <w:rPr>
          <w:rFonts w:eastAsiaTheme="minorEastAsia"/>
          <w:iCs/>
        </w:rPr>
        <w:t xml:space="preserve"> rate </w:t>
      </w:r>
      <w:r>
        <w:rPr>
          <w:rFonts w:eastAsiaTheme="minorEastAsia"/>
          <w:iCs/>
        </w:rPr>
        <w:t xml:space="preserve">of </w:t>
      </w:r>
      <w:r w:rsidRPr="00555488">
        <w:rPr>
          <w:rFonts w:eastAsiaTheme="minorEastAsia"/>
          <w:iCs/>
        </w:rPr>
        <w:t xml:space="preserve">roll-off </w:t>
      </w:r>
      <w:r>
        <w:rPr>
          <w:rFonts w:eastAsiaTheme="minorEastAsia"/>
          <w:iCs/>
        </w:rPr>
        <w:t>is</w:t>
      </w:r>
      <w:r w:rsidRPr="00555488">
        <w:rPr>
          <w:rFonts w:eastAsiaTheme="minorEastAsia"/>
          <w:iCs/>
        </w:rPr>
        <w:t xml:space="preserve"> -21 dB</w:t>
      </w:r>
      <w:proofErr w:type="gramStart"/>
      <w:r w:rsidRPr="00555488">
        <w:rPr>
          <w:rFonts w:eastAsiaTheme="minorEastAsia"/>
          <w:iCs/>
        </w:rPr>
        <w:t>/(</w:t>
      </w:r>
      <w:proofErr w:type="gramEnd"/>
      <w:r w:rsidRPr="00555488">
        <w:rPr>
          <w:rFonts w:eastAsiaTheme="minorEastAsia"/>
          <w:iCs/>
        </w:rPr>
        <w:t>100 kHz) between 136.975 MHz and 136.875 MHz</w:t>
      </w:r>
      <w:r>
        <w:rPr>
          <w:rFonts w:eastAsiaTheme="minorEastAsia"/>
          <w:iCs/>
        </w:rPr>
        <w:t xml:space="preserve">, and </w:t>
      </w:r>
      <w:r w:rsidRPr="00555488">
        <w:rPr>
          <w:rFonts w:eastAsiaTheme="minorEastAsia"/>
          <w:iCs/>
        </w:rPr>
        <w:t>-8 dB/(100 kHz) between 136.875 MHz and 136.8 MHz</w:t>
      </w:r>
      <w:r>
        <w:rPr>
          <w:rFonts w:eastAsiaTheme="minorEastAsia"/>
          <w:iCs/>
        </w:rPr>
        <w:t>.</w:t>
      </w:r>
    </w:p>
    <w:p w14:paraId="3D3FE1F4" w14:textId="792C319C" w:rsidR="006D63AC" w:rsidRDefault="006D63AC">
      <w:pPr>
        <w:pStyle w:val="Reasons"/>
      </w:pPr>
    </w:p>
    <w:p w14:paraId="56CC1678" w14:textId="602EC10C" w:rsidR="006D63AC" w:rsidRDefault="00376540">
      <w:pPr>
        <w:pStyle w:val="Proposal"/>
      </w:pPr>
      <w:r>
        <w:t>SUP</w:t>
      </w:r>
      <w:r>
        <w:tab/>
        <w:t>EUR/</w:t>
      </w:r>
      <w:r w:rsidR="00637543">
        <w:t>XXXX</w:t>
      </w:r>
      <w:r>
        <w:t>A7/</w:t>
      </w:r>
      <w:r w:rsidR="009F1AD6">
        <w:t>7</w:t>
      </w:r>
    </w:p>
    <w:p w14:paraId="6E86E8B6" w14:textId="77777777" w:rsidR="00376540" w:rsidRDefault="00376540">
      <w:pPr>
        <w:pStyle w:val="ResNo"/>
      </w:pPr>
      <w:bookmarkStart w:id="35" w:name="_Toc39649509"/>
      <w:r>
        <w:t xml:space="preserve">RESOLUTION </w:t>
      </w:r>
      <w:r w:rsidRPr="00D46E4B">
        <w:rPr>
          <w:rStyle w:val="href"/>
        </w:rPr>
        <w:t>428</w:t>
      </w:r>
      <w:r>
        <w:t xml:space="preserve"> (WRC</w:t>
      </w:r>
      <w:r>
        <w:noBreakHyphen/>
        <w:t>19)</w:t>
      </w:r>
      <w:bookmarkEnd w:id="35"/>
    </w:p>
    <w:p w14:paraId="489A7644" w14:textId="77777777" w:rsidR="00376540" w:rsidRDefault="00376540">
      <w:pPr>
        <w:pStyle w:val="Restitle"/>
        <w:rPr>
          <w:rFonts w:eastAsiaTheme="minorEastAsia"/>
        </w:rPr>
      </w:pPr>
      <w:bookmarkStart w:id="36" w:name="_Toc35789357"/>
      <w:bookmarkStart w:id="37" w:name="_Toc35857054"/>
      <w:bookmarkStart w:id="38" w:name="_Toc35877689"/>
      <w:bookmarkStart w:id="39" w:name="_Toc35963632"/>
      <w:bookmarkStart w:id="40" w:name="_Toc39649510"/>
      <w:r>
        <w:rPr>
          <w:rFonts w:eastAsiaTheme="minorEastAsia"/>
        </w:rPr>
        <w:t xml:space="preserve">Studies on a possible new allocation to the aeronautical mobile-satellite (R) service within the frequency band 117.975-137 MHz in order to support aeronautical VHF communications in the Earth-to-space </w:t>
      </w:r>
      <w:r>
        <w:rPr>
          <w:rFonts w:eastAsiaTheme="minorEastAsia"/>
        </w:rPr>
        <w:br/>
        <w:t>and space-to-Earth directions</w:t>
      </w:r>
      <w:bookmarkEnd w:id="36"/>
      <w:bookmarkEnd w:id="37"/>
      <w:bookmarkEnd w:id="38"/>
      <w:bookmarkEnd w:id="39"/>
      <w:bookmarkEnd w:id="40"/>
      <w:r>
        <w:rPr>
          <w:rFonts w:eastAsiaTheme="minorEastAsia"/>
        </w:rPr>
        <w:t xml:space="preserve"> </w:t>
      </w:r>
    </w:p>
    <w:p w14:paraId="7529CE18" w14:textId="6F3510F2" w:rsidR="006D63AC" w:rsidRDefault="006D63AC">
      <w:pPr>
        <w:pStyle w:val="Reasons"/>
      </w:pPr>
    </w:p>
    <w:sectPr w:rsidR="006D63AC">
      <w:headerReference w:type="default" r:id="rId20"/>
      <w:footerReference w:type="even" r:id="rId21"/>
      <w:footerReference w:type="default" r:id="rId22"/>
      <w:type w:val="oddPage"/>
      <w:pgSz w:w="11907" w:h="16834" w:code="9"/>
      <w:pgMar w:top="1418"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259F3" w14:textId="77777777" w:rsidR="001D1B4F" w:rsidRDefault="001D1B4F">
      <w:r>
        <w:separator/>
      </w:r>
    </w:p>
  </w:endnote>
  <w:endnote w:type="continuationSeparator" w:id="0">
    <w:p w14:paraId="0A03A322" w14:textId="77777777" w:rsidR="001D1B4F" w:rsidRDefault="001D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Italic">
    <w:altName w:val="Times New Roman"/>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9E78" w14:textId="77777777" w:rsidR="00E45D05" w:rsidRDefault="00E45D05">
    <w:pPr>
      <w:framePr w:wrap="around" w:vAnchor="text" w:hAnchor="margin" w:xAlign="right" w:y="1"/>
    </w:pPr>
    <w:r>
      <w:fldChar w:fldCharType="begin"/>
    </w:r>
    <w:r>
      <w:instrText xml:space="preserve">PAGE  </w:instrText>
    </w:r>
    <w:r>
      <w:fldChar w:fldCharType="end"/>
    </w:r>
  </w:p>
  <w:p w14:paraId="278F1AD7" w14:textId="7B4AE16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944FC">
      <w:rPr>
        <w:noProof/>
      </w:rPr>
      <w:t>20.09.23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3B96"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78F6" w14:textId="77777777" w:rsidR="00E45D05" w:rsidRDefault="00E45D05">
    <w:pPr>
      <w:framePr w:wrap="around" w:vAnchor="text" w:hAnchor="margin" w:xAlign="right" w:y="1"/>
    </w:pPr>
    <w:r>
      <w:fldChar w:fldCharType="begin"/>
    </w:r>
    <w:r>
      <w:instrText xml:space="preserve">PAGE  </w:instrText>
    </w:r>
    <w:r>
      <w:fldChar w:fldCharType="end"/>
    </w:r>
  </w:p>
  <w:p w14:paraId="5E01532D" w14:textId="465D6121"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944FC">
      <w:rPr>
        <w:noProof/>
      </w:rPr>
      <w:t>20.09.23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CAB2"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836B" w14:textId="77777777" w:rsidR="00E45D05" w:rsidRDefault="00E45D05">
    <w:pPr>
      <w:framePr w:wrap="around" w:vAnchor="text" w:hAnchor="margin" w:xAlign="right" w:y="1"/>
    </w:pPr>
    <w:r>
      <w:fldChar w:fldCharType="begin"/>
    </w:r>
    <w:r>
      <w:instrText xml:space="preserve">PAGE  </w:instrText>
    </w:r>
    <w:r>
      <w:fldChar w:fldCharType="end"/>
    </w:r>
  </w:p>
  <w:p w14:paraId="382765DB" w14:textId="28714BE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944FC">
      <w:rPr>
        <w:noProof/>
      </w:rPr>
      <w:t>20.09.23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DDBF"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C049A" w14:textId="77777777" w:rsidR="001D1B4F" w:rsidRDefault="001D1B4F">
      <w:r>
        <w:rPr>
          <w:b/>
        </w:rPr>
        <w:t>_______________</w:t>
      </w:r>
    </w:p>
  </w:footnote>
  <w:footnote w:type="continuationSeparator" w:id="0">
    <w:p w14:paraId="4F8D10B9" w14:textId="77777777" w:rsidR="001D1B4F" w:rsidRDefault="001D1B4F">
      <w:r>
        <w:continuationSeparator/>
      </w:r>
    </w:p>
  </w:footnote>
  <w:footnote w:id="1">
    <w:p w14:paraId="5522084A" w14:textId="77777777" w:rsidR="00376540" w:rsidRPr="00110B29" w:rsidRDefault="00376540">
      <w:pPr>
        <w:pStyle w:val="Notedebasdepage"/>
      </w:pPr>
      <w:r>
        <w:rPr>
          <w:rStyle w:val="Appelnotedebasdep"/>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2">
    <w:p w14:paraId="15A4E217" w14:textId="77777777" w:rsidR="00376540" w:rsidRDefault="00376540">
      <w:pPr>
        <w:pStyle w:val="Notedebasdepage"/>
        <w:keepLines w:val="0"/>
        <w:rPr>
          <w:lang w:val="en-US"/>
        </w:rPr>
      </w:pPr>
      <w:r>
        <w:rPr>
          <w:rStyle w:val="Appelnotedebasdep"/>
          <w:color w:val="000000"/>
          <w:lang w:val="en-US"/>
        </w:rPr>
        <w:t>*</w:t>
      </w:r>
      <w:r>
        <w:rPr>
          <w:lang w:val="en-US"/>
        </w:rPr>
        <w:tab/>
      </w:r>
      <w:r w:rsidRPr="000F51D8">
        <w:t>These</w:t>
      </w:r>
      <w:r>
        <w:rPr>
          <w:lang w:val="en-US"/>
        </w:rPr>
        <w:t xml:space="preserve"> provisions apply only to the MSS.</w:t>
      </w:r>
    </w:p>
  </w:footnote>
  <w:footnote w:id="3">
    <w:p w14:paraId="718252B6" w14:textId="77777777" w:rsidR="00376540" w:rsidRPr="000F51D8" w:rsidRDefault="00376540">
      <w:pPr>
        <w:pStyle w:val="Notedebasdepage"/>
        <w:keepLines w:val="0"/>
      </w:pPr>
      <w:r>
        <w:rPr>
          <w:rStyle w:val="Appelnotedebasdep"/>
          <w:color w:val="000000"/>
          <w:lang w:val="en-US"/>
        </w:rPr>
        <w:t>**</w:t>
      </w:r>
      <w:r>
        <w:rPr>
          <w:lang w:val="en-US"/>
        </w:rPr>
        <w:tab/>
      </w:r>
      <w:r w:rsidRPr="000F51D8">
        <w:rPr>
          <w:i/>
          <w:iCs/>
        </w:rPr>
        <w:t>Note by the Secretariat</w:t>
      </w:r>
      <w:r w:rsidRPr="000F51D8">
        <w:t>: Edition of 1990, revised in 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DBDF"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C96C696" w14:textId="77777777" w:rsidR="00A066F1" w:rsidRPr="00A066F1" w:rsidRDefault="00BC75DE" w:rsidP="00241FA2">
    <w:pPr>
      <w:pStyle w:val="En-tte"/>
    </w:pPr>
    <w:r>
      <w:t>WRC</w:t>
    </w:r>
    <w:r w:rsidR="006D70B0">
      <w:t>23</w:t>
    </w:r>
    <w:r w:rsidR="00A066F1">
      <w:t>/</w:t>
    </w:r>
    <w:r w:rsidR="00EB55C6">
      <w:t>4466(Add.7)</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87CE"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3B49CE77" w14:textId="77777777" w:rsidR="00A066F1" w:rsidRPr="00A066F1" w:rsidRDefault="00BC75DE" w:rsidP="00241FA2">
    <w:pPr>
      <w:pStyle w:val="En-tte"/>
    </w:pPr>
    <w:r>
      <w:t>WRC</w:t>
    </w:r>
    <w:r w:rsidR="006D70B0">
      <w:t>23</w:t>
    </w:r>
    <w:r w:rsidR="00A066F1">
      <w:t>/</w:t>
    </w:r>
    <w:r w:rsidR="00EB55C6">
      <w:t>4466(Add.7)</w:t>
    </w:r>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A244"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F7BE2E4" w14:textId="77777777" w:rsidR="00A066F1" w:rsidRPr="00A066F1" w:rsidRDefault="00BC75DE" w:rsidP="00241FA2">
    <w:pPr>
      <w:pStyle w:val="En-tte"/>
    </w:pPr>
    <w:r>
      <w:t>WRC</w:t>
    </w:r>
    <w:r w:rsidR="006D70B0">
      <w:t>23</w:t>
    </w:r>
    <w:r w:rsidR="00A066F1">
      <w:t>/</w:t>
    </w:r>
    <w:bookmarkStart w:id="41" w:name="OLE_LINK1"/>
    <w:bookmarkStart w:id="42" w:name="OLE_LINK2"/>
    <w:bookmarkStart w:id="43" w:name="OLE_LINK3"/>
    <w:r w:rsidR="00EB55C6">
      <w:t>4466(Add.7)</w:t>
    </w:r>
    <w:bookmarkEnd w:id="41"/>
    <w:bookmarkEnd w:id="42"/>
    <w:bookmarkEnd w:id="4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AAE31CB"/>
    <w:multiLevelType w:val="hybridMultilevel"/>
    <w:tmpl w:val="033451E2"/>
    <w:lvl w:ilvl="0" w:tplc="06CC437C">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AB92A244">
      <w:numFmt w:val="bullet"/>
      <w:lvlText w:val="–"/>
      <w:lvlJc w:val="left"/>
      <w:pPr>
        <w:ind w:left="2930" w:hanging="1130"/>
      </w:pPr>
      <w:rPr>
        <w:rFonts w:ascii="Times New Roman" w:eastAsia="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1D1B4F"/>
    <w:rsid w:val="002009EA"/>
    <w:rsid w:val="00202756"/>
    <w:rsid w:val="00202CA0"/>
    <w:rsid w:val="0021153C"/>
    <w:rsid w:val="00216B6D"/>
    <w:rsid w:val="0022757F"/>
    <w:rsid w:val="00241FA2"/>
    <w:rsid w:val="00270B68"/>
    <w:rsid w:val="00271316"/>
    <w:rsid w:val="00286706"/>
    <w:rsid w:val="002B349C"/>
    <w:rsid w:val="002C330C"/>
    <w:rsid w:val="002C7D2F"/>
    <w:rsid w:val="002D58BE"/>
    <w:rsid w:val="002F4747"/>
    <w:rsid w:val="00302605"/>
    <w:rsid w:val="003455AA"/>
    <w:rsid w:val="00361B37"/>
    <w:rsid w:val="00376540"/>
    <w:rsid w:val="00377BD3"/>
    <w:rsid w:val="00384088"/>
    <w:rsid w:val="003852CE"/>
    <w:rsid w:val="0039169B"/>
    <w:rsid w:val="003A7F8C"/>
    <w:rsid w:val="003B2284"/>
    <w:rsid w:val="003B532E"/>
    <w:rsid w:val="003D0F8B"/>
    <w:rsid w:val="003E0DB6"/>
    <w:rsid w:val="0041348E"/>
    <w:rsid w:val="00420873"/>
    <w:rsid w:val="004332EE"/>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D03E5"/>
    <w:rsid w:val="005E10C9"/>
    <w:rsid w:val="005E290B"/>
    <w:rsid w:val="005E61DD"/>
    <w:rsid w:val="005F04D8"/>
    <w:rsid w:val="006023DF"/>
    <w:rsid w:val="00602D93"/>
    <w:rsid w:val="00615426"/>
    <w:rsid w:val="00616219"/>
    <w:rsid w:val="00621BA6"/>
    <w:rsid w:val="00637543"/>
    <w:rsid w:val="00645B7D"/>
    <w:rsid w:val="00657DE0"/>
    <w:rsid w:val="00683224"/>
    <w:rsid w:val="00685313"/>
    <w:rsid w:val="00692833"/>
    <w:rsid w:val="006944FC"/>
    <w:rsid w:val="006A6E9B"/>
    <w:rsid w:val="006B7C2A"/>
    <w:rsid w:val="006C23DA"/>
    <w:rsid w:val="006D63AC"/>
    <w:rsid w:val="006D70B0"/>
    <w:rsid w:val="006E3D45"/>
    <w:rsid w:val="0070607A"/>
    <w:rsid w:val="007149F9"/>
    <w:rsid w:val="00733A30"/>
    <w:rsid w:val="00745AEE"/>
    <w:rsid w:val="00750F10"/>
    <w:rsid w:val="00752405"/>
    <w:rsid w:val="00763B80"/>
    <w:rsid w:val="007742CA"/>
    <w:rsid w:val="00781DE7"/>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5786"/>
    <w:rsid w:val="009C7716"/>
    <w:rsid w:val="009E5FC8"/>
    <w:rsid w:val="009E687A"/>
    <w:rsid w:val="009F1AD6"/>
    <w:rsid w:val="009F236F"/>
    <w:rsid w:val="00A02934"/>
    <w:rsid w:val="00A066F1"/>
    <w:rsid w:val="00A141AF"/>
    <w:rsid w:val="00A16D29"/>
    <w:rsid w:val="00A22751"/>
    <w:rsid w:val="00A30305"/>
    <w:rsid w:val="00A31D2D"/>
    <w:rsid w:val="00A4600A"/>
    <w:rsid w:val="00A538A6"/>
    <w:rsid w:val="00A54C25"/>
    <w:rsid w:val="00A55393"/>
    <w:rsid w:val="00A710E7"/>
    <w:rsid w:val="00A7372E"/>
    <w:rsid w:val="00A8284C"/>
    <w:rsid w:val="00A93B85"/>
    <w:rsid w:val="00AA0B18"/>
    <w:rsid w:val="00AA3C65"/>
    <w:rsid w:val="00AA666F"/>
    <w:rsid w:val="00AD7914"/>
    <w:rsid w:val="00AE514B"/>
    <w:rsid w:val="00B40888"/>
    <w:rsid w:val="00B639E9"/>
    <w:rsid w:val="00B75249"/>
    <w:rsid w:val="00B80BC1"/>
    <w:rsid w:val="00B817CD"/>
    <w:rsid w:val="00B81A7D"/>
    <w:rsid w:val="00B9042A"/>
    <w:rsid w:val="00B91EF7"/>
    <w:rsid w:val="00B94AD0"/>
    <w:rsid w:val="00BB3A95"/>
    <w:rsid w:val="00BC75DE"/>
    <w:rsid w:val="00BD009C"/>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7760E"/>
    <w:rsid w:val="00D801ED"/>
    <w:rsid w:val="00D936BC"/>
    <w:rsid w:val="00D96530"/>
    <w:rsid w:val="00DA1CB1"/>
    <w:rsid w:val="00DD17A8"/>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9385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CFDA4"/>
  <w15:docId w15:val="{FEA00995-ADE5-49BF-890F-C3E6A13DE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Paragraphedeliste">
    <w:name w:val="List Paragraph"/>
    <w:basedOn w:val="Normal"/>
    <w:uiPriority w:val="34"/>
    <w:qFormat/>
    <w:rsid w:val="00A55393"/>
    <w:pPr>
      <w:tabs>
        <w:tab w:val="clear" w:pos="1134"/>
        <w:tab w:val="clear" w:pos="1871"/>
        <w:tab w:val="clear" w:pos="2268"/>
      </w:tabs>
      <w:overflowPunct/>
      <w:autoSpaceDE/>
      <w:autoSpaceDN/>
      <w:adjustRightInd/>
      <w:spacing w:before="240" w:after="60"/>
      <w:ind w:left="720"/>
      <w:contextualSpacing/>
      <w:jc w:val="both"/>
      <w:textAlignment w:val="auto"/>
    </w:pPr>
    <w:rPr>
      <w:rFonts w:ascii="Arial" w:eastAsia="Calibri" w:hAnsi="Arial"/>
      <w:sz w:val="20"/>
      <w:szCs w:val="22"/>
    </w:rPr>
  </w:style>
  <w:style w:type="character" w:customStyle="1" w:styleId="HeadingbChar">
    <w:name w:val="Heading_b Char"/>
    <w:basedOn w:val="Policepardfaut"/>
    <w:link w:val="Headingb"/>
    <w:locked/>
    <w:rsid w:val="00A55393"/>
    <w:rPr>
      <w:rFonts w:ascii="Times New Roman Bold" w:hAnsi="Times New Roman Bold" w:cs="Times New Roman Bold"/>
      <w:b/>
      <w:sz w:val="24"/>
      <w:lang w:val="fr-CH" w:eastAsia="en-US"/>
    </w:rPr>
  </w:style>
  <w:style w:type="paragraph" w:styleId="Rvision">
    <w:name w:val="Revision"/>
    <w:hidden/>
    <w:uiPriority w:val="99"/>
    <w:semiHidden/>
    <w:rsid w:val="00A55393"/>
    <w:rPr>
      <w:rFonts w:ascii="Times New Roman" w:hAnsi="Times New Roman"/>
      <w:sz w:val="24"/>
      <w:lang w:val="en-GB" w:eastAsia="en-US"/>
    </w:rPr>
  </w:style>
  <w:style w:type="character" w:customStyle="1" w:styleId="CallChar">
    <w:name w:val="Call Char"/>
    <w:basedOn w:val="Policepardfaut"/>
    <w:link w:val="Call"/>
    <w:qFormat/>
    <w:locked/>
    <w:rsid w:val="00B75249"/>
    <w:rPr>
      <w:rFonts w:ascii="Times New Roman" w:hAnsi="Times New Roman"/>
      <w:i/>
      <w:sz w:val="24"/>
      <w:lang w:val="en-GB" w:eastAsia="en-US"/>
    </w:rPr>
  </w:style>
  <w:style w:type="character" w:customStyle="1" w:styleId="NormalaftertitleChar">
    <w:name w:val="Normal after title Char"/>
    <w:basedOn w:val="Policepardfaut"/>
    <w:link w:val="Normalaftertitle"/>
    <w:qFormat/>
    <w:locked/>
    <w:rsid w:val="00B75249"/>
    <w:rPr>
      <w:rFonts w:ascii="Times New Roman" w:hAnsi="Times New Roman"/>
      <w:sz w:val="24"/>
      <w:lang w:val="en-GB" w:eastAsia="en-US"/>
    </w:rPr>
  </w:style>
  <w:style w:type="character" w:customStyle="1" w:styleId="ECCParagraph">
    <w:name w:val="ECC Paragraph"/>
    <w:basedOn w:val="Policepardfaut"/>
    <w:uiPriority w:val="1"/>
    <w:qFormat/>
    <w:rsid w:val="003455AA"/>
    <w:rPr>
      <w:rFonts w:ascii="Arial" w:hAnsi="Arial"/>
      <w:noProof w:val="0"/>
      <w:sz w:val="20"/>
      <w:bdr w:val="none" w:sz="0" w:space="0" w:color="auto"/>
      <w:lang w:val="en-GB"/>
    </w:rPr>
  </w:style>
  <w:style w:type="table" w:styleId="Grilledutableau">
    <w:name w:val="Table Grid"/>
    <w:basedOn w:val="TableauNormal"/>
    <w:uiPriority w:val="39"/>
    <w:rsid w:val="003455AA"/>
    <w:pPr>
      <w:jc w:val="both"/>
    </w:pPr>
    <w:rPr>
      <w:rFonts w:ascii="Arial" w:hAnsi="Arial"/>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75945">
      <w:bodyDiv w:val="1"/>
      <w:marLeft w:val="0"/>
      <w:marRight w:val="0"/>
      <w:marTop w:val="0"/>
      <w:marBottom w:val="0"/>
      <w:divBdr>
        <w:top w:val="none" w:sz="0" w:space="0" w:color="auto"/>
        <w:left w:val="none" w:sz="0" w:space="0" w:color="auto"/>
        <w:bottom w:val="none" w:sz="0" w:space="0" w:color="auto"/>
        <w:right w:val="none" w:sz="0" w:space="0" w:color="auto"/>
      </w:divBdr>
    </w:div>
    <w:div w:id="1333026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R23-WRC23-C-4466!A7!MSW-E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F5AED-B58F-4506-A48C-CD9BA0C3E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03324-794A-4CCE-81BD-EB25590F4797}">
  <ds:schemaRefs>
    <ds:schemaRef ds:uri="http://schemas.microsoft.com/sharepoint/events"/>
  </ds:schemaRefs>
</ds:datastoreItem>
</file>

<file path=customXml/itemProps3.xml><?xml version="1.0" encoding="utf-8"?>
<ds:datastoreItem xmlns:ds="http://schemas.openxmlformats.org/officeDocument/2006/customXml" ds:itemID="{4D43AD3A-018D-479F-A631-87C327D90209}">
  <ds:schemaRefs>
    <ds:schemaRef ds:uri="http://schemas.microsoft.com/sharepoint/v3/contenttype/forms"/>
  </ds:schemaRefs>
</ds:datastoreItem>
</file>

<file path=customXml/itemProps4.xml><?xml version="1.0" encoding="utf-8"?>
<ds:datastoreItem xmlns:ds="http://schemas.openxmlformats.org/officeDocument/2006/customXml" ds:itemID="{7C73DA8B-8EDE-49A1-8BFD-BB674C28175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E45B03ED-395C-4794-A011-2EF699403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2472</Words>
  <Characters>13601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R23-WRC23-C-4466!A7!MSW-E</vt:lpstr>
    </vt:vector>
  </TitlesOfParts>
  <Manager>General Secretariat - Pool</Manager>
  <Company>International Telecommunication Union (ITU)</Company>
  <LinksUpToDate>false</LinksUpToDate>
  <CharactersWithSpaces>16041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R23-WRC23-C-4466!A7!MSW-E</dc:title>
  <dc:subject>World Radiocommunication Conference - 2023</dc:subject>
  <dc:creator>manias</dc:creator>
  <cp:keywords>CPI_2022.05.12.01</cp:keywords>
  <dc:description/>
  <cp:lastModifiedBy>OFCOM</cp:lastModifiedBy>
  <cp:revision>3</cp:revision>
  <cp:lastPrinted>2017-02-10T08:23:00Z</cp:lastPrinted>
  <dcterms:created xsi:type="dcterms:W3CDTF">2023-09-26T07:05:00Z</dcterms:created>
  <dcterms:modified xsi:type="dcterms:W3CDTF">2023-09-26T07:11:00Z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